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9E5" w:rsidRPr="006C6BBA" w:rsidDel="00CF7DC3" w:rsidRDefault="00C769E5" w:rsidP="00C769E5">
      <w:pPr>
        <w:jc w:val="both"/>
        <w:rPr>
          <w:del w:id="0" w:author="Javier Ramirez" w:date="2019-06-14T16:52:00Z"/>
          <w:rFonts w:ascii="Arial" w:hAnsi="Arial" w:cs="Arial"/>
          <w:b/>
          <w:sz w:val="20"/>
          <w:szCs w:val="20"/>
          <w:rPrChange w:id="1" w:author="Jessica Zaragoza" w:date="2019-08-15T13:46:00Z">
            <w:rPr>
              <w:del w:id="2" w:author="Javier Ramirez" w:date="2019-06-14T16:52:00Z"/>
              <w:rFonts w:ascii="Arial" w:hAnsi="Arial" w:cs="Arial"/>
              <w:b/>
              <w:sz w:val="20"/>
              <w:szCs w:val="20"/>
            </w:rPr>
          </w:rPrChange>
        </w:rPr>
      </w:pPr>
      <w:r w:rsidRPr="006C6BBA">
        <w:rPr>
          <w:rFonts w:ascii="Arial" w:hAnsi="Arial" w:cs="Arial"/>
          <w:b/>
          <w:sz w:val="20"/>
          <w:szCs w:val="20"/>
        </w:rPr>
        <w:t>CONVENIO DE COLABORACIÓN EDUCATIVA EN MATERIA DE ESPECIALIDADES M</w:t>
      </w:r>
      <w:ins w:id="3" w:author="Javier Ramirez" w:date="2019-06-14T16:57:00Z">
        <w:r w:rsidR="00B72BE8" w:rsidRPr="006C6BBA">
          <w:rPr>
            <w:rFonts w:ascii="Arial" w:hAnsi="Arial" w:cs="Arial"/>
            <w:b/>
            <w:sz w:val="20"/>
            <w:szCs w:val="20"/>
          </w:rPr>
          <w:t>É</w:t>
        </w:r>
      </w:ins>
      <w:del w:id="4" w:author="Javier Ramirez" w:date="2019-06-14T16:57:00Z">
        <w:r w:rsidRPr="006C6BBA" w:rsidDel="00B72BE8">
          <w:rPr>
            <w:rFonts w:ascii="Arial" w:hAnsi="Arial" w:cs="Arial"/>
            <w:b/>
            <w:sz w:val="20"/>
            <w:szCs w:val="20"/>
          </w:rPr>
          <w:delText>E</w:delText>
        </w:r>
      </w:del>
      <w:r w:rsidRPr="006C6BBA">
        <w:rPr>
          <w:rFonts w:ascii="Arial" w:hAnsi="Arial" w:cs="Arial"/>
          <w:b/>
          <w:sz w:val="20"/>
          <w:szCs w:val="20"/>
        </w:rPr>
        <w:t>DICAS QUE CELEBRAN POR UNA PARTE, MÉDICA SUR S.A.B. DE C.V., QUE EN LO SUCESIVO SE LE DENOMINAR</w:t>
      </w:r>
      <w:ins w:id="5" w:author="Javier Ramirez" w:date="2019-06-14T16:52:00Z">
        <w:r w:rsidR="00CF7DC3" w:rsidRPr="006C6BBA">
          <w:rPr>
            <w:rFonts w:ascii="Arial" w:hAnsi="Arial" w:cs="Arial"/>
            <w:b/>
            <w:sz w:val="20"/>
            <w:szCs w:val="20"/>
          </w:rPr>
          <w:t>Á</w:t>
        </w:r>
      </w:ins>
      <w:del w:id="6" w:author="Javier Ramirez" w:date="2019-06-14T16:52:00Z">
        <w:r w:rsidRPr="006C6BBA" w:rsidDel="00CF7DC3">
          <w:rPr>
            <w:rFonts w:ascii="Arial" w:hAnsi="Arial" w:cs="Arial"/>
            <w:b/>
            <w:sz w:val="20"/>
            <w:szCs w:val="20"/>
          </w:rPr>
          <w:delText>A</w:delText>
        </w:r>
      </w:del>
      <w:r w:rsidRPr="006C6BBA">
        <w:rPr>
          <w:rFonts w:ascii="Arial" w:hAnsi="Arial" w:cs="Arial"/>
          <w:b/>
          <w:sz w:val="20"/>
          <w:szCs w:val="20"/>
        </w:rPr>
        <w:t xml:space="preserve"> EL “LA INSTITUCIÓN”, REPRESENTADA EN ESTE ACTO POR LA C.P. AURORA ZÁRATE ZÁRATE EN CALIDAD DE APODERADA LEGAL</w:t>
      </w:r>
      <w:ins w:id="7" w:author="Javier Ramirez" w:date="2019-06-14T16:52:00Z">
        <w:r w:rsidR="00CF7DC3" w:rsidRPr="006C6BBA">
          <w:rPr>
            <w:rFonts w:ascii="Arial" w:hAnsi="Arial" w:cs="Arial"/>
            <w:b/>
            <w:sz w:val="20"/>
            <w:szCs w:val="20"/>
          </w:rPr>
          <w:t>,</w:t>
        </w:r>
      </w:ins>
      <w:r w:rsidRPr="006C6BBA">
        <w:rPr>
          <w:rFonts w:ascii="Arial" w:hAnsi="Arial" w:cs="Arial"/>
          <w:b/>
          <w:sz w:val="20"/>
          <w:szCs w:val="20"/>
        </w:rPr>
        <w:t xml:space="preserve"> Y POR LA OTRA</w:t>
      </w:r>
      <w:ins w:id="8" w:author="Javier Ramirez" w:date="2019-06-14T16:52:00Z">
        <w:r w:rsidR="00CF7DC3" w:rsidRPr="006C6BBA">
          <w:rPr>
            <w:rFonts w:ascii="Arial" w:hAnsi="Arial" w:cs="Arial"/>
            <w:b/>
            <w:sz w:val="20"/>
            <w:szCs w:val="20"/>
          </w:rPr>
          <w:t>, LA</w:t>
        </w:r>
      </w:ins>
      <w:r w:rsidRPr="006C6BBA">
        <w:rPr>
          <w:rFonts w:ascii="Arial" w:hAnsi="Arial" w:cs="Arial"/>
          <w:b/>
          <w:sz w:val="20"/>
          <w:szCs w:val="20"/>
        </w:rPr>
        <w:t xml:space="preserve"> UNIVERSIDAD LA SALLE, A.C., A LA QUE EN LO SUCESIVO SE LE DENOMINARA LA “LA SALLE”, REPRESENTADA EN ESTE ACTO POR EL </w:t>
      </w:r>
      <w:r w:rsidR="00722294" w:rsidRPr="006C6BBA">
        <w:rPr>
          <w:rFonts w:ascii="Arial" w:hAnsi="Arial" w:cs="Arial"/>
          <w:b/>
          <w:sz w:val="20"/>
          <w:szCs w:val="20"/>
        </w:rPr>
        <w:t>DR. ENRIQ</w:t>
      </w:r>
      <w:r w:rsidR="00722294" w:rsidRPr="006C6BBA">
        <w:rPr>
          <w:rFonts w:ascii="Arial" w:hAnsi="Arial" w:cs="Arial"/>
          <w:b/>
          <w:sz w:val="20"/>
          <w:szCs w:val="20"/>
          <w:rPrChange w:id="9" w:author="Jessica Zaragoza" w:date="2019-08-15T13:46:00Z">
            <w:rPr>
              <w:rFonts w:ascii="Arial" w:hAnsi="Arial" w:cs="Arial"/>
              <w:b/>
              <w:sz w:val="20"/>
              <w:szCs w:val="20"/>
            </w:rPr>
          </w:rPrChange>
        </w:rPr>
        <w:t xml:space="preserve">UE ALEJANDRO DEL SAGRADO CORAZÓN DE JESÚS GONZÁLEZ ÁLVAREZ, EN SU CALIDAD DE RECTOR Y </w:t>
      </w:r>
      <w:r w:rsidRPr="006C6BBA">
        <w:rPr>
          <w:rFonts w:ascii="Arial" w:hAnsi="Arial" w:cs="Arial"/>
          <w:b/>
          <w:sz w:val="20"/>
          <w:szCs w:val="20"/>
          <w:rPrChange w:id="10" w:author="Jessica Zaragoza" w:date="2019-08-15T13:46:00Z">
            <w:rPr>
              <w:rFonts w:ascii="Arial" w:hAnsi="Arial" w:cs="Arial"/>
              <w:b/>
              <w:sz w:val="20"/>
              <w:szCs w:val="20"/>
            </w:rPr>
          </w:rPrChange>
        </w:rPr>
        <w:t>REPRESENTANTE LEGAL</w:t>
      </w:r>
      <w:ins w:id="11" w:author="Javier Ramirez" w:date="2019-06-14T16:52:00Z">
        <w:r w:rsidR="00CF7DC3" w:rsidRPr="006C6BBA">
          <w:rPr>
            <w:rFonts w:ascii="Arial" w:hAnsi="Arial" w:cs="Arial"/>
            <w:b/>
            <w:sz w:val="20"/>
            <w:szCs w:val="20"/>
            <w:rPrChange w:id="12" w:author="Jessica Zaragoza" w:date="2019-08-15T13:46:00Z">
              <w:rPr>
                <w:rFonts w:ascii="Arial" w:hAnsi="Arial" w:cs="Arial"/>
                <w:b/>
                <w:sz w:val="20"/>
                <w:szCs w:val="20"/>
              </w:rPr>
            </w:rPrChange>
          </w:rPr>
          <w:t>,</w:t>
        </w:r>
      </w:ins>
      <w:r w:rsidRPr="006C6BBA">
        <w:rPr>
          <w:rFonts w:ascii="Arial" w:hAnsi="Arial" w:cs="Arial"/>
          <w:b/>
          <w:sz w:val="20"/>
          <w:szCs w:val="20"/>
          <w:rPrChange w:id="13" w:author="Jessica Zaragoza" w:date="2019-08-15T13:46:00Z">
            <w:rPr>
              <w:rFonts w:ascii="Arial" w:hAnsi="Arial" w:cs="Arial"/>
              <w:b/>
              <w:sz w:val="20"/>
              <w:szCs w:val="20"/>
            </w:rPr>
          </w:rPrChange>
        </w:rPr>
        <w:t xml:space="preserve"> Y CON LA ASIS</w:t>
      </w:r>
      <w:ins w:id="14" w:author="Javier Ramirez" w:date="2019-06-14T16:52:00Z">
        <w:r w:rsidR="00CF7DC3" w:rsidRPr="006C6BBA">
          <w:rPr>
            <w:rFonts w:ascii="Arial" w:hAnsi="Arial" w:cs="Arial"/>
            <w:b/>
            <w:sz w:val="20"/>
            <w:szCs w:val="20"/>
            <w:rPrChange w:id="15" w:author="Jessica Zaragoza" w:date="2019-08-15T13:46:00Z">
              <w:rPr>
                <w:rFonts w:ascii="Arial" w:hAnsi="Arial" w:cs="Arial"/>
                <w:b/>
                <w:sz w:val="20"/>
                <w:szCs w:val="20"/>
              </w:rPr>
            </w:rPrChange>
          </w:rPr>
          <w:t>T</w:t>
        </w:r>
      </w:ins>
      <w:r w:rsidRPr="006C6BBA">
        <w:rPr>
          <w:rFonts w:ascii="Arial" w:hAnsi="Arial" w:cs="Arial"/>
          <w:b/>
          <w:sz w:val="20"/>
          <w:szCs w:val="20"/>
          <w:rPrChange w:id="16" w:author="Jessica Zaragoza" w:date="2019-08-15T13:46:00Z">
            <w:rPr>
              <w:rFonts w:ascii="Arial" w:hAnsi="Arial" w:cs="Arial"/>
              <w:b/>
              <w:sz w:val="20"/>
              <w:szCs w:val="20"/>
            </w:rPr>
          </w:rPrChange>
        </w:rPr>
        <w:t>ENCIA DE LA DRA. MARÍA GUADALUPE CASTRO MARTÍNEZ</w:t>
      </w:r>
      <w:ins w:id="17" w:author="Javier Ramirez" w:date="2019-06-14T16:52:00Z">
        <w:r w:rsidR="00CF7DC3" w:rsidRPr="006C6BBA">
          <w:rPr>
            <w:rFonts w:ascii="Arial" w:hAnsi="Arial" w:cs="Arial"/>
            <w:b/>
            <w:sz w:val="20"/>
            <w:szCs w:val="20"/>
            <w:rPrChange w:id="18" w:author="Jessica Zaragoza" w:date="2019-08-15T13:46:00Z">
              <w:rPr>
                <w:rFonts w:ascii="Arial" w:hAnsi="Arial" w:cs="Arial"/>
                <w:b/>
                <w:sz w:val="20"/>
                <w:szCs w:val="20"/>
              </w:rPr>
            </w:rPrChange>
          </w:rPr>
          <w:t>,</w:t>
        </w:r>
      </w:ins>
    </w:p>
    <w:p w:rsidR="00C769E5" w:rsidRPr="006C6BBA" w:rsidRDefault="00CF7DC3" w:rsidP="00C769E5">
      <w:pPr>
        <w:jc w:val="both"/>
        <w:rPr>
          <w:sz w:val="20"/>
          <w:szCs w:val="20"/>
          <w:rPrChange w:id="19" w:author="Jessica Zaragoza" w:date="2019-08-15T13:46:00Z">
            <w:rPr>
              <w:sz w:val="20"/>
              <w:szCs w:val="20"/>
            </w:rPr>
          </w:rPrChange>
        </w:rPr>
      </w:pPr>
      <w:ins w:id="20" w:author="Javier Ramirez" w:date="2019-06-14T16:52:00Z">
        <w:r w:rsidRPr="006C6BBA">
          <w:rPr>
            <w:rFonts w:ascii="Arial" w:hAnsi="Arial" w:cs="Arial"/>
            <w:b/>
            <w:sz w:val="20"/>
            <w:szCs w:val="20"/>
            <w:rPrChange w:id="21" w:author="Jessica Zaragoza" w:date="2019-08-15T13:46:00Z">
              <w:rPr>
                <w:rFonts w:ascii="Arial" w:hAnsi="Arial" w:cs="Arial"/>
                <w:b/>
                <w:sz w:val="20"/>
                <w:szCs w:val="20"/>
              </w:rPr>
            </w:rPrChange>
          </w:rPr>
          <w:t xml:space="preserve"> </w:t>
        </w:r>
      </w:ins>
      <w:r w:rsidR="00C769E5" w:rsidRPr="006C6BBA">
        <w:rPr>
          <w:rFonts w:ascii="Arial" w:hAnsi="Arial" w:cs="Arial"/>
          <w:b/>
          <w:sz w:val="20"/>
          <w:szCs w:val="20"/>
          <w:rPrChange w:id="22" w:author="Jessica Zaragoza" w:date="2019-08-15T13:46:00Z">
            <w:rPr>
              <w:rFonts w:ascii="Arial" w:hAnsi="Arial" w:cs="Arial"/>
              <w:b/>
              <w:sz w:val="20"/>
              <w:szCs w:val="20"/>
            </w:rPr>
          </w:rPrChange>
        </w:rPr>
        <w:t>DIRECTORA DE LA FACULTAD MEXICANA DE MEDICINA</w:t>
      </w:r>
      <w:ins w:id="23" w:author="Javier Ramirez" w:date="2019-06-14T16:52:00Z">
        <w:r w:rsidRPr="006C6BBA">
          <w:rPr>
            <w:rFonts w:ascii="Arial" w:hAnsi="Arial" w:cs="Arial"/>
            <w:b/>
            <w:sz w:val="20"/>
            <w:szCs w:val="20"/>
            <w:rPrChange w:id="24" w:author="Jessica Zaragoza" w:date="2019-08-15T13:46:00Z">
              <w:rPr>
                <w:rFonts w:ascii="Arial" w:hAnsi="Arial" w:cs="Arial"/>
                <w:b/>
                <w:sz w:val="20"/>
                <w:szCs w:val="20"/>
              </w:rPr>
            </w:rPrChange>
          </w:rPr>
          <w:t>, AL</w:t>
        </w:r>
      </w:ins>
      <w:r w:rsidR="00C769E5" w:rsidRPr="006C6BBA">
        <w:rPr>
          <w:rFonts w:ascii="Arial" w:hAnsi="Arial" w:cs="Arial"/>
          <w:b/>
          <w:sz w:val="20"/>
          <w:szCs w:val="20"/>
          <w:rPrChange w:id="25" w:author="Jessica Zaragoza" w:date="2019-08-15T13:46:00Z">
            <w:rPr>
              <w:rFonts w:ascii="Arial" w:hAnsi="Arial" w:cs="Arial"/>
              <w:b/>
              <w:sz w:val="20"/>
              <w:szCs w:val="20"/>
            </w:rPr>
          </w:rPrChange>
        </w:rPr>
        <w:t xml:space="preserve"> TENOR DE LAS SIGUIENTES</w:t>
      </w:r>
      <w:r w:rsidR="00C769E5" w:rsidRPr="006C6BBA">
        <w:rPr>
          <w:sz w:val="20"/>
          <w:szCs w:val="20"/>
          <w:rPrChange w:id="26" w:author="Jessica Zaragoza" w:date="2019-08-15T13:46:00Z">
            <w:rPr>
              <w:sz w:val="20"/>
              <w:szCs w:val="20"/>
            </w:rPr>
          </w:rPrChange>
        </w:rPr>
        <w:t>:</w:t>
      </w:r>
    </w:p>
    <w:p w:rsidR="00C769E5" w:rsidRPr="006C6BBA" w:rsidDel="00B72BE8" w:rsidRDefault="00C769E5" w:rsidP="00C769E5">
      <w:pPr>
        <w:rPr>
          <w:del w:id="27" w:author="Javier Ramirez" w:date="2019-06-14T16:56:00Z"/>
          <w:sz w:val="20"/>
          <w:szCs w:val="20"/>
          <w:rPrChange w:id="28" w:author="Jessica Zaragoza" w:date="2019-08-15T13:46:00Z">
            <w:rPr>
              <w:del w:id="29" w:author="Javier Ramirez" w:date="2019-06-14T16:56:00Z"/>
              <w:sz w:val="20"/>
              <w:szCs w:val="20"/>
            </w:rPr>
          </w:rPrChange>
        </w:rPr>
      </w:pPr>
    </w:p>
    <w:p w:rsidR="00C769E5" w:rsidRPr="006C6BBA" w:rsidRDefault="00C769E5" w:rsidP="00C769E5">
      <w:pPr>
        <w:rPr>
          <w:rFonts w:ascii="Arial" w:hAnsi="Arial" w:cs="Arial"/>
          <w:sz w:val="20"/>
          <w:szCs w:val="20"/>
          <w:rPrChange w:id="30" w:author="Jessica Zaragoza" w:date="2019-08-15T13:46:00Z">
            <w:rPr>
              <w:rFonts w:ascii="Arial" w:hAnsi="Arial" w:cs="Arial"/>
              <w:sz w:val="20"/>
              <w:szCs w:val="20"/>
            </w:rPr>
          </w:rPrChange>
        </w:rPr>
      </w:pPr>
    </w:p>
    <w:p w:rsidR="00C769E5" w:rsidRPr="006C6BBA" w:rsidRDefault="00C769E5" w:rsidP="00C769E5">
      <w:pPr>
        <w:jc w:val="center"/>
        <w:rPr>
          <w:rFonts w:ascii="Arial" w:hAnsi="Arial" w:cs="Arial"/>
          <w:b/>
          <w:sz w:val="20"/>
          <w:szCs w:val="20"/>
          <w:rPrChange w:id="31" w:author="Jessica Zaragoza" w:date="2019-08-15T13:46:00Z">
            <w:rPr>
              <w:rFonts w:ascii="Arial" w:hAnsi="Arial" w:cs="Arial"/>
              <w:b/>
              <w:sz w:val="20"/>
              <w:szCs w:val="20"/>
            </w:rPr>
          </w:rPrChange>
        </w:rPr>
      </w:pPr>
      <w:r w:rsidRPr="006C6BBA">
        <w:rPr>
          <w:rFonts w:ascii="Arial" w:hAnsi="Arial" w:cs="Arial"/>
          <w:b/>
          <w:sz w:val="20"/>
          <w:szCs w:val="20"/>
          <w:rPrChange w:id="32" w:author="Jessica Zaragoza" w:date="2019-08-15T13:46:00Z">
            <w:rPr>
              <w:rFonts w:ascii="Arial" w:hAnsi="Arial" w:cs="Arial"/>
              <w:b/>
              <w:sz w:val="20"/>
              <w:szCs w:val="20"/>
            </w:rPr>
          </w:rPrChange>
        </w:rPr>
        <w:t>DECLARACIONES</w:t>
      </w:r>
    </w:p>
    <w:p w:rsidR="00C769E5" w:rsidRPr="006C6BBA" w:rsidRDefault="00C769E5" w:rsidP="00C769E5">
      <w:pPr>
        <w:jc w:val="center"/>
        <w:rPr>
          <w:rFonts w:ascii="Arial" w:hAnsi="Arial" w:cs="Arial"/>
          <w:b/>
          <w:sz w:val="20"/>
          <w:szCs w:val="20"/>
          <w:rPrChange w:id="33" w:author="Jessica Zaragoza" w:date="2019-08-15T13:46:00Z">
            <w:rPr>
              <w:rFonts w:ascii="Arial" w:hAnsi="Arial" w:cs="Arial"/>
              <w:b/>
              <w:sz w:val="20"/>
              <w:szCs w:val="20"/>
            </w:rPr>
          </w:rPrChange>
        </w:rPr>
      </w:pPr>
    </w:p>
    <w:p w:rsidR="00C769E5" w:rsidRPr="006C6BBA" w:rsidRDefault="00C769E5" w:rsidP="00C769E5">
      <w:pPr>
        <w:pStyle w:val="Prrafodelista"/>
        <w:numPr>
          <w:ilvl w:val="0"/>
          <w:numId w:val="1"/>
        </w:numPr>
        <w:ind w:left="0" w:firstLine="0"/>
        <w:jc w:val="both"/>
        <w:rPr>
          <w:rFonts w:ascii="Arial" w:hAnsi="Arial" w:cs="Arial"/>
          <w:b/>
          <w:sz w:val="20"/>
          <w:szCs w:val="20"/>
          <w:rPrChange w:id="34" w:author="Jessica Zaragoza" w:date="2019-08-15T13:46:00Z">
            <w:rPr>
              <w:rFonts w:ascii="Arial" w:hAnsi="Arial" w:cs="Arial"/>
              <w:b/>
              <w:sz w:val="20"/>
              <w:szCs w:val="20"/>
            </w:rPr>
          </w:rPrChange>
        </w:rPr>
      </w:pPr>
      <w:del w:id="35" w:author="Javier Ramirez" w:date="2019-06-14T16:53:00Z">
        <w:r w:rsidRPr="006C6BBA" w:rsidDel="00CF7DC3">
          <w:rPr>
            <w:rFonts w:ascii="Arial" w:hAnsi="Arial" w:cs="Arial"/>
            <w:b/>
            <w:sz w:val="20"/>
            <w:szCs w:val="20"/>
            <w:rPrChange w:id="36" w:author="Jessica Zaragoza" w:date="2019-08-15T13:46:00Z">
              <w:rPr>
                <w:rFonts w:ascii="Arial" w:hAnsi="Arial" w:cs="Arial"/>
                <w:b/>
                <w:sz w:val="20"/>
                <w:szCs w:val="20"/>
              </w:rPr>
            </w:rPrChange>
          </w:rPr>
          <w:delText>DE</w:delText>
        </w:r>
      </w:del>
      <w:r w:rsidRPr="006C6BBA">
        <w:rPr>
          <w:rFonts w:ascii="Arial" w:hAnsi="Arial" w:cs="Arial"/>
          <w:b/>
          <w:sz w:val="20"/>
          <w:szCs w:val="20"/>
          <w:rPrChange w:id="37" w:author="Jessica Zaragoza" w:date="2019-08-15T13:46:00Z">
            <w:rPr>
              <w:rFonts w:ascii="Arial" w:hAnsi="Arial" w:cs="Arial"/>
              <w:b/>
              <w:sz w:val="20"/>
              <w:szCs w:val="20"/>
            </w:rPr>
          </w:rPrChange>
        </w:rPr>
        <w:t xml:space="preserve"> “LA INSTITUCIÓN”</w:t>
      </w:r>
      <w:del w:id="38" w:author="Javier Ramirez" w:date="2019-06-14T16:53:00Z">
        <w:r w:rsidRPr="006C6BBA" w:rsidDel="00CF7DC3">
          <w:rPr>
            <w:rFonts w:ascii="Arial" w:hAnsi="Arial" w:cs="Arial"/>
            <w:b/>
            <w:sz w:val="20"/>
            <w:szCs w:val="20"/>
            <w:rPrChange w:id="39" w:author="Jessica Zaragoza" w:date="2019-08-15T13:46:00Z">
              <w:rPr>
                <w:rFonts w:ascii="Arial" w:hAnsi="Arial" w:cs="Arial"/>
                <w:b/>
                <w:sz w:val="20"/>
                <w:szCs w:val="20"/>
              </w:rPr>
            </w:rPrChange>
          </w:rPr>
          <w:delText xml:space="preserve"> QUE</w:delText>
        </w:r>
        <w:r w:rsidRPr="006C6BBA" w:rsidDel="00816846">
          <w:rPr>
            <w:rFonts w:ascii="Arial" w:hAnsi="Arial" w:cs="Arial"/>
            <w:b/>
            <w:sz w:val="20"/>
            <w:szCs w:val="20"/>
            <w:rPrChange w:id="40" w:author="Jessica Zaragoza" w:date="2019-08-15T13:46:00Z">
              <w:rPr>
                <w:rFonts w:ascii="Arial" w:hAnsi="Arial" w:cs="Arial"/>
                <w:b/>
                <w:sz w:val="20"/>
                <w:szCs w:val="20"/>
              </w:rPr>
            </w:rPrChange>
          </w:rPr>
          <w:delText>,</w:delText>
        </w:r>
      </w:del>
      <w:ins w:id="41" w:author="Javier Ramirez" w:date="2019-06-14T16:53:00Z">
        <w:r w:rsidR="00816846" w:rsidRPr="006C6BBA">
          <w:rPr>
            <w:rFonts w:ascii="Arial" w:hAnsi="Arial" w:cs="Arial"/>
            <w:b/>
            <w:sz w:val="20"/>
            <w:szCs w:val="20"/>
            <w:rPrChange w:id="42" w:author="Jessica Zaragoza" w:date="2019-08-15T13:46:00Z">
              <w:rPr>
                <w:rFonts w:ascii="Arial" w:hAnsi="Arial" w:cs="Arial"/>
                <w:b/>
                <w:sz w:val="20"/>
                <w:szCs w:val="20"/>
              </w:rPr>
            </w:rPrChange>
          </w:rPr>
          <w:t xml:space="preserve"> </w:t>
        </w:r>
      </w:ins>
      <w:ins w:id="43" w:author="Javier Ramirez" w:date="2019-06-14T16:54:00Z">
        <w:r w:rsidR="00816846" w:rsidRPr="006C6BBA">
          <w:rPr>
            <w:rFonts w:ascii="Arial" w:hAnsi="Arial" w:cs="Arial"/>
            <w:b/>
            <w:sz w:val="20"/>
            <w:szCs w:val="20"/>
            <w:rPrChange w:id="44" w:author="Jessica Zaragoza" w:date="2019-08-15T13:46:00Z">
              <w:rPr>
                <w:rFonts w:ascii="Arial" w:hAnsi="Arial" w:cs="Arial"/>
                <w:b/>
                <w:sz w:val="20"/>
                <w:szCs w:val="20"/>
              </w:rPr>
            </w:rPrChange>
          </w:rPr>
          <w:t xml:space="preserve">DECLARA A TRAVÉS DE SU REPRESENTANTE LEGAL: </w:t>
        </w:r>
      </w:ins>
      <w:del w:id="45" w:author="Javier Ramirez" w:date="2019-06-14T16:53:00Z">
        <w:r w:rsidRPr="006C6BBA" w:rsidDel="00CF7DC3">
          <w:rPr>
            <w:rFonts w:ascii="Arial" w:hAnsi="Arial" w:cs="Arial"/>
            <w:b/>
            <w:sz w:val="20"/>
            <w:szCs w:val="20"/>
            <w:rPrChange w:id="46" w:author="Jessica Zaragoza" w:date="2019-08-15T13:46:00Z">
              <w:rPr>
                <w:rFonts w:ascii="Arial" w:hAnsi="Arial" w:cs="Arial"/>
                <w:b/>
                <w:sz w:val="20"/>
                <w:szCs w:val="20"/>
              </w:rPr>
            </w:rPrChange>
          </w:rPr>
          <w:delText xml:space="preserve"> </w:delText>
        </w:r>
      </w:del>
    </w:p>
    <w:p w:rsidR="00C769E5" w:rsidRPr="006C6BBA" w:rsidRDefault="00C769E5" w:rsidP="00C769E5">
      <w:pPr>
        <w:widowControl w:val="0"/>
        <w:autoSpaceDE w:val="0"/>
        <w:autoSpaceDN w:val="0"/>
        <w:adjustRightInd w:val="0"/>
        <w:jc w:val="both"/>
        <w:rPr>
          <w:rFonts w:ascii="Arial" w:hAnsi="Arial" w:cs="Arial"/>
          <w:sz w:val="20"/>
          <w:szCs w:val="20"/>
          <w:rPrChange w:id="47" w:author="Jessica Zaragoza" w:date="2019-08-15T13:46:00Z">
            <w:rPr>
              <w:rFonts w:ascii="Arial" w:hAnsi="Arial" w:cs="Arial"/>
              <w:sz w:val="20"/>
              <w:szCs w:val="20"/>
            </w:rPr>
          </w:rPrChange>
        </w:rPr>
      </w:pPr>
    </w:p>
    <w:p w:rsidR="00C769E5" w:rsidRPr="006C6BBA" w:rsidRDefault="00C769E5" w:rsidP="00C769E5">
      <w:pPr>
        <w:pStyle w:val="Prrafodelista"/>
        <w:widowControl w:val="0"/>
        <w:numPr>
          <w:ilvl w:val="0"/>
          <w:numId w:val="5"/>
        </w:numPr>
        <w:autoSpaceDE w:val="0"/>
        <w:autoSpaceDN w:val="0"/>
        <w:adjustRightInd w:val="0"/>
        <w:jc w:val="both"/>
        <w:rPr>
          <w:rFonts w:ascii="Arial" w:hAnsi="Arial" w:cs="Arial"/>
          <w:sz w:val="20"/>
          <w:szCs w:val="20"/>
          <w:rPrChange w:id="48" w:author="Jessica Zaragoza" w:date="2019-08-15T13:46:00Z">
            <w:rPr>
              <w:rFonts w:ascii="Arial" w:hAnsi="Arial" w:cs="Arial"/>
              <w:sz w:val="20"/>
              <w:szCs w:val="20"/>
            </w:rPr>
          </w:rPrChange>
        </w:rPr>
      </w:pPr>
      <w:r w:rsidRPr="006C6BBA">
        <w:rPr>
          <w:rFonts w:ascii="Arial" w:hAnsi="Arial" w:cs="Arial"/>
          <w:sz w:val="20"/>
          <w:szCs w:val="20"/>
          <w:rPrChange w:id="49" w:author="Jessica Zaragoza" w:date="2019-08-15T13:46:00Z">
            <w:rPr>
              <w:rFonts w:ascii="Arial" w:hAnsi="Arial" w:cs="Arial"/>
              <w:sz w:val="20"/>
              <w:szCs w:val="20"/>
            </w:rPr>
          </w:rPrChange>
        </w:rPr>
        <w:t>Ser una Sociedad Anónima Bursátil constituida conforme a las leyes mexicanas, según consta en la escritura número 194,510, de fecha 25 de enero de 1982, pasada ante la fe del Lic. Tomás Lozano Molina, titular de la Notaría número 87, del entonces Distrito Federal, hoy Ciudad de México.</w:t>
      </w:r>
    </w:p>
    <w:p w:rsidR="00C769E5" w:rsidRPr="006C6BBA" w:rsidDel="00816846" w:rsidRDefault="00C769E5" w:rsidP="00C769E5">
      <w:pPr>
        <w:pStyle w:val="Prrafodelista"/>
        <w:widowControl w:val="0"/>
        <w:autoSpaceDE w:val="0"/>
        <w:autoSpaceDN w:val="0"/>
        <w:adjustRightInd w:val="0"/>
        <w:ind w:left="360"/>
        <w:jc w:val="both"/>
        <w:rPr>
          <w:del w:id="50" w:author="Javier Ramirez" w:date="2019-06-14T16:53:00Z"/>
          <w:rFonts w:ascii="Arial" w:hAnsi="Arial" w:cs="Arial"/>
          <w:sz w:val="20"/>
          <w:szCs w:val="20"/>
          <w:rPrChange w:id="51" w:author="Jessica Zaragoza" w:date="2019-08-15T13:46:00Z">
            <w:rPr>
              <w:del w:id="52" w:author="Javier Ramirez" w:date="2019-06-14T16:53:00Z"/>
              <w:rFonts w:ascii="Arial" w:hAnsi="Arial" w:cs="Arial"/>
              <w:sz w:val="20"/>
              <w:szCs w:val="20"/>
            </w:rPr>
          </w:rPrChange>
        </w:rPr>
      </w:pPr>
    </w:p>
    <w:p w:rsidR="00C769E5" w:rsidRPr="006C6BBA" w:rsidDel="00816846" w:rsidRDefault="00C769E5" w:rsidP="00C769E5">
      <w:pPr>
        <w:pStyle w:val="Prrafodelista"/>
        <w:widowControl w:val="0"/>
        <w:numPr>
          <w:ilvl w:val="0"/>
          <w:numId w:val="5"/>
        </w:numPr>
        <w:autoSpaceDE w:val="0"/>
        <w:autoSpaceDN w:val="0"/>
        <w:adjustRightInd w:val="0"/>
        <w:jc w:val="both"/>
        <w:rPr>
          <w:rFonts w:ascii="Arial" w:hAnsi="Arial" w:cs="Arial"/>
          <w:sz w:val="20"/>
          <w:szCs w:val="20"/>
          <w:rPrChange w:id="53" w:author="Jessica Zaragoza" w:date="2019-08-15T13:46:00Z">
            <w:rPr>
              <w:rFonts w:ascii="Arial" w:hAnsi="Arial" w:cs="Arial"/>
              <w:sz w:val="20"/>
              <w:szCs w:val="20"/>
            </w:rPr>
          </w:rPrChange>
        </w:rPr>
      </w:pPr>
      <w:moveFromRangeStart w:id="54" w:author="Javier Ramirez" w:date="2019-06-14T16:53:00Z" w:name="move11423631"/>
      <w:moveFrom w:id="55" w:author="Javier Ramirez" w:date="2019-06-14T16:53:00Z">
        <w:r w:rsidRPr="006C6BBA" w:rsidDel="00816846">
          <w:rPr>
            <w:rFonts w:ascii="Arial" w:hAnsi="Arial" w:cs="Arial"/>
            <w:sz w:val="20"/>
            <w:szCs w:val="20"/>
            <w:rPrChange w:id="56" w:author="Jessica Zaragoza" w:date="2019-08-15T13:46:00Z">
              <w:rPr>
                <w:rFonts w:ascii="Arial" w:hAnsi="Arial" w:cs="Arial"/>
                <w:sz w:val="20"/>
                <w:szCs w:val="20"/>
              </w:rPr>
            </w:rPrChange>
          </w:rPr>
          <w:t>Tener domicilio en Puente de Piedra 150, Col. Toriello Guerra, Delegación Coyoacán, Ciudad de México, C.P. 14050, y estar inscrita en el Registro Federal de Contribuyentes bajo la clave MSU 820125 T58.</w:t>
        </w:r>
      </w:moveFrom>
    </w:p>
    <w:moveFromRangeEnd w:id="54"/>
    <w:p w:rsidR="00C769E5" w:rsidRPr="006C6BBA" w:rsidRDefault="00C769E5" w:rsidP="00C769E5">
      <w:pPr>
        <w:pStyle w:val="Prrafodelista"/>
        <w:widowControl w:val="0"/>
        <w:autoSpaceDE w:val="0"/>
        <w:autoSpaceDN w:val="0"/>
        <w:adjustRightInd w:val="0"/>
        <w:ind w:left="360"/>
        <w:jc w:val="both"/>
        <w:rPr>
          <w:rFonts w:ascii="Arial" w:hAnsi="Arial" w:cs="Arial"/>
          <w:sz w:val="20"/>
          <w:szCs w:val="20"/>
          <w:rPrChange w:id="57" w:author="Jessica Zaragoza" w:date="2019-08-15T13:46:00Z">
            <w:rPr>
              <w:rFonts w:ascii="Arial" w:hAnsi="Arial" w:cs="Arial"/>
              <w:sz w:val="20"/>
              <w:szCs w:val="20"/>
            </w:rPr>
          </w:rPrChange>
        </w:rPr>
      </w:pPr>
    </w:p>
    <w:p w:rsidR="00C769E5" w:rsidRPr="006C6BBA" w:rsidRDefault="00C769E5" w:rsidP="00C769E5">
      <w:pPr>
        <w:pStyle w:val="Prrafodelista"/>
        <w:widowControl w:val="0"/>
        <w:numPr>
          <w:ilvl w:val="0"/>
          <w:numId w:val="5"/>
        </w:numPr>
        <w:autoSpaceDE w:val="0"/>
        <w:autoSpaceDN w:val="0"/>
        <w:adjustRightInd w:val="0"/>
        <w:jc w:val="both"/>
        <w:rPr>
          <w:rFonts w:ascii="Arial" w:hAnsi="Arial" w:cs="Arial"/>
          <w:sz w:val="20"/>
          <w:szCs w:val="20"/>
          <w:rPrChange w:id="58" w:author="Jessica Zaragoza" w:date="2019-08-15T13:46:00Z">
            <w:rPr>
              <w:rFonts w:ascii="Arial" w:hAnsi="Arial" w:cs="Arial"/>
              <w:sz w:val="20"/>
              <w:szCs w:val="20"/>
            </w:rPr>
          </w:rPrChange>
        </w:rPr>
      </w:pPr>
      <w:r w:rsidRPr="006C6BBA">
        <w:rPr>
          <w:rFonts w:ascii="Arial" w:hAnsi="Arial" w:cs="Arial"/>
          <w:sz w:val="20"/>
          <w:szCs w:val="20"/>
          <w:rPrChange w:id="59" w:author="Jessica Zaragoza" w:date="2019-08-15T13:46:00Z">
            <w:rPr>
              <w:rFonts w:ascii="Arial" w:hAnsi="Arial" w:cs="Arial"/>
              <w:sz w:val="20"/>
              <w:szCs w:val="20"/>
            </w:rPr>
          </w:rPrChange>
        </w:rPr>
        <w:t>La C.P. Aurora Zárate Zárate, en su carácter de Apoderada cuenta con las facultades necesarias para suscribir este documento en representación de “La Institución” de conformidad con el Testimonio Notarial número 111,096 de fecha 1 de diciembre de 2015, otorgado ante la fe del Lic. Rafael Arturo Coello Santos Notario Público número 30 del entonces Distrito Federal, hoy Ciudad de México, facultades que no le han sido modificadas, restringidas o revocadas al momento de la suscripción del presente acto.</w:t>
      </w:r>
    </w:p>
    <w:p w:rsidR="00C769E5" w:rsidRPr="006C6BBA" w:rsidRDefault="00C769E5" w:rsidP="00C769E5">
      <w:pPr>
        <w:pStyle w:val="Prrafodelista"/>
        <w:rPr>
          <w:rFonts w:ascii="Arial" w:hAnsi="Arial" w:cs="Arial"/>
          <w:sz w:val="20"/>
          <w:szCs w:val="20"/>
          <w:rPrChange w:id="60" w:author="Jessica Zaragoza" w:date="2019-08-15T13:46:00Z">
            <w:rPr>
              <w:rFonts w:ascii="Arial" w:hAnsi="Arial" w:cs="Arial"/>
              <w:sz w:val="20"/>
              <w:szCs w:val="20"/>
            </w:rPr>
          </w:rPrChange>
        </w:rPr>
      </w:pPr>
    </w:p>
    <w:p w:rsidR="00C769E5" w:rsidRPr="006C6BBA" w:rsidRDefault="00C769E5" w:rsidP="00C769E5">
      <w:pPr>
        <w:pStyle w:val="Prrafodelista"/>
        <w:widowControl w:val="0"/>
        <w:numPr>
          <w:ilvl w:val="0"/>
          <w:numId w:val="5"/>
        </w:numPr>
        <w:autoSpaceDE w:val="0"/>
        <w:autoSpaceDN w:val="0"/>
        <w:adjustRightInd w:val="0"/>
        <w:jc w:val="both"/>
        <w:rPr>
          <w:ins w:id="61" w:author="Javier Ramirez" w:date="2019-06-14T16:53:00Z"/>
          <w:rFonts w:ascii="Arial" w:hAnsi="Arial" w:cs="Arial"/>
          <w:sz w:val="20"/>
          <w:szCs w:val="20"/>
          <w:rPrChange w:id="62" w:author="Jessica Zaragoza" w:date="2019-08-15T13:46:00Z">
            <w:rPr>
              <w:ins w:id="63" w:author="Javier Ramirez" w:date="2019-06-14T16:53:00Z"/>
              <w:rFonts w:ascii="Arial" w:hAnsi="Arial" w:cs="Arial"/>
              <w:sz w:val="20"/>
              <w:szCs w:val="20"/>
            </w:rPr>
          </w:rPrChange>
        </w:rPr>
      </w:pPr>
      <w:r w:rsidRPr="006C6BBA">
        <w:rPr>
          <w:rFonts w:ascii="Arial" w:hAnsi="Arial" w:cs="Arial"/>
          <w:sz w:val="20"/>
          <w:szCs w:val="20"/>
          <w:rPrChange w:id="64" w:author="Jessica Zaragoza" w:date="2019-08-15T13:46:00Z">
            <w:rPr>
              <w:rFonts w:ascii="Arial" w:hAnsi="Arial" w:cs="Arial"/>
              <w:sz w:val="20"/>
              <w:szCs w:val="20"/>
            </w:rPr>
          </w:rPrChange>
        </w:rPr>
        <w:t>Para efectos de este Convenio, la Dra. Carmen Zavala García, Subdirectora Académica, será el punto de contacto para llevar a cabo la administración y operación de lo que en este instrumento se convenga; así como área responsable para verificar el cumplimiento de las obligaciones derivadas del mismo y vigilar la correcta diligencia.</w:t>
      </w:r>
    </w:p>
    <w:p w:rsidR="00816846" w:rsidRPr="006C6BBA" w:rsidRDefault="00816846" w:rsidP="006C6BBA">
      <w:pPr>
        <w:pStyle w:val="Prrafodelista"/>
        <w:widowControl w:val="0"/>
        <w:numPr>
          <w:ilvl w:val="0"/>
          <w:numId w:val="5"/>
        </w:numPr>
        <w:autoSpaceDE w:val="0"/>
        <w:autoSpaceDN w:val="0"/>
        <w:adjustRightInd w:val="0"/>
        <w:jc w:val="both"/>
        <w:rPr>
          <w:ins w:id="65" w:author="Javier Ramirez" w:date="2019-06-14T16:53:00Z"/>
          <w:rPrChange w:id="66" w:author="Jessica Zaragoza" w:date="2019-08-15T13:46:00Z">
            <w:rPr>
              <w:ins w:id="67" w:author="Javier Ramirez" w:date="2019-06-14T16:53:00Z"/>
            </w:rPr>
          </w:rPrChange>
        </w:rPr>
      </w:pPr>
    </w:p>
    <w:p w:rsidR="00816846" w:rsidRPr="006C6BBA" w:rsidRDefault="00816846" w:rsidP="00816846">
      <w:pPr>
        <w:pStyle w:val="Prrafodelista"/>
        <w:widowControl w:val="0"/>
        <w:numPr>
          <w:ilvl w:val="0"/>
          <w:numId w:val="5"/>
        </w:numPr>
        <w:autoSpaceDE w:val="0"/>
        <w:autoSpaceDN w:val="0"/>
        <w:adjustRightInd w:val="0"/>
        <w:jc w:val="both"/>
        <w:rPr>
          <w:rFonts w:ascii="Arial" w:hAnsi="Arial" w:cs="Arial"/>
          <w:sz w:val="20"/>
          <w:szCs w:val="20"/>
          <w:rPrChange w:id="68" w:author="Jessica Zaragoza" w:date="2019-08-15T13:46:00Z">
            <w:rPr>
              <w:rFonts w:ascii="Arial" w:hAnsi="Arial" w:cs="Arial"/>
              <w:sz w:val="20"/>
              <w:szCs w:val="20"/>
            </w:rPr>
          </w:rPrChange>
        </w:rPr>
      </w:pPr>
      <w:moveToRangeStart w:id="69" w:author="Javier Ramirez" w:date="2019-06-14T16:53:00Z" w:name="move11423631"/>
      <w:moveTo w:id="70" w:author="Javier Ramirez" w:date="2019-06-14T16:53:00Z">
        <w:r w:rsidRPr="006C6BBA">
          <w:rPr>
            <w:rFonts w:ascii="Arial" w:hAnsi="Arial" w:cs="Arial"/>
            <w:sz w:val="20"/>
            <w:szCs w:val="20"/>
            <w:rPrChange w:id="71" w:author="Jessica Zaragoza" w:date="2019-08-15T13:46:00Z">
              <w:rPr>
                <w:rFonts w:ascii="Arial" w:hAnsi="Arial" w:cs="Arial"/>
                <w:sz w:val="20"/>
                <w:szCs w:val="20"/>
              </w:rPr>
            </w:rPrChange>
          </w:rPr>
          <w:t>Tener domicilio en Puente de Piedra 150, Col. Toriello Guerra, Delegación Coyoacán, Ciudad de México, C.P. 14050, y estar inscrita en el Registro Federal de Contribuyentes bajo la clave MSU</w:t>
        </w:r>
        <w:del w:id="72" w:author="Javier Ramirez" w:date="2019-06-14T16:54:00Z">
          <w:r w:rsidRPr="006C6BBA" w:rsidDel="00816846">
            <w:rPr>
              <w:rFonts w:ascii="Arial" w:hAnsi="Arial" w:cs="Arial"/>
              <w:sz w:val="20"/>
              <w:szCs w:val="20"/>
              <w:rPrChange w:id="73" w:author="Jessica Zaragoza" w:date="2019-08-15T13:46:00Z">
                <w:rPr>
                  <w:rFonts w:ascii="Arial" w:hAnsi="Arial" w:cs="Arial"/>
                  <w:sz w:val="20"/>
                  <w:szCs w:val="20"/>
                </w:rPr>
              </w:rPrChange>
            </w:rPr>
            <w:delText xml:space="preserve"> </w:delText>
          </w:r>
        </w:del>
      </w:moveTo>
      <w:ins w:id="74" w:author="Javier Ramirez" w:date="2019-06-14T16:54:00Z">
        <w:r w:rsidRPr="006C6BBA">
          <w:rPr>
            <w:rFonts w:ascii="Arial" w:hAnsi="Arial" w:cs="Arial"/>
            <w:sz w:val="20"/>
            <w:szCs w:val="20"/>
            <w:rPrChange w:id="75" w:author="Jessica Zaragoza" w:date="2019-08-15T13:46:00Z">
              <w:rPr>
                <w:rFonts w:ascii="Arial" w:hAnsi="Arial" w:cs="Arial"/>
                <w:sz w:val="20"/>
                <w:szCs w:val="20"/>
              </w:rPr>
            </w:rPrChange>
          </w:rPr>
          <w:t>-</w:t>
        </w:r>
      </w:ins>
      <w:moveTo w:id="76" w:author="Javier Ramirez" w:date="2019-06-14T16:53:00Z">
        <w:r w:rsidRPr="006C6BBA">
          <w:rPr>
            <w:rFonts w:ascii="Arial" w:hAnsi="Arial" w:cs="Arial"/>
            <w:sz w:val="20"/>
            <w:szCs w:val="20"/>
            <w:rPrChange w:id="77" w:author="Jessica Zaragoza" w:date="2019-08-15T13:46:00Z">
              <w:rPr>
                <w:rFonts w:ascii="Arial" w:hAnsi="Arial" w:cs="Arial"/>
                <w:sz w:val="20"/>
                <w:szCs w:val="20"/>
              </w:rPr>
            </w:rPrChange>
          </w:rPr>
          <w:t>820125</w:t>
        </w:r>
        <w:del w:id="78" w:author="Javier Ramirez" w:date="2019-06-14T16:54:00Z">
          <w:r w:rsidRPr="006C6BBA" w:rsidDel="00816846">
            <w:rPr>
              <w:rFonts w:ascii="Arial" w:hAnsi="Arial" w:cs="Arial"/>
              <w:sz w:val="20"/>
              <w:szCs w:val="20"/>
              <w:rPrChange w:id="79" w:author="Jessica Zaragoza" w:date="2019-08-15T13:46:00Z">
                <w:rPr>
                  <w:rFonts w:ascii="Arial" w:hAnsi="Arial" w:cs="Arial"/>
                  <w:sz w:val="20"/>
                  <w:szCs w:val="20"/>
                </w:rPr>
              </w:rPrChange>
            </w:rPr>
            <w:delText xml:space="preserve"> </w:delText>
          </w:r>
        </w:del>
      </w:moveTo>
      <w:ins w:id="80" w:author="Javier Ramirez" w:date="2019-06-14T16:54:00Z">
        <w:r w:rsidRPr="006C6BBA">
          <w:rPr>
            <w:rFonts w:ascii="Arial" w:hAnsi="Arial" w:cs="Arial"/>
            <w:sz w:val="20"/>
            <w:szCs w:val="20"/>
            <w:rPrChange w:id="81" w:author="Jessica Zaragoza" w:date="2019-08-15T13:46:00Z">
              <w:rPr>
                <w:rFonts w:ascii="Arial" w:hAnsi="Arial" w:cs="Arial"/>
                <w:sz w:val="20"/>
                <w:szCs w:val="20"/>
              </w:rPr>
            </w:rPrChange>
          </w:rPr>
          <w:t>-</w:t>
        </w:r>
      </w:ins>
      <w:moveTo w:id="82" w:author="Javier Ramirez" w:date="2019-06-14T16:53:00Z">
        <w:r w:rsidRPr="006C6BBA">
          <w:rPr>
            <w:rFonts w:ascii="Arial" w:hAnsi="Arial" w:cs="Arial"/>
            <w:sz w:val="20"/>
            <w:szCs w:val="20"/>
            <w:rPrChange w:id="83" w:author="Jessica Zaragoza" w:date="2019-08-15T13:46:00Z">
              <w:rPr>
                <w:rFonts w:ascii="Arial" w:hAnsi="Arial" w:cs="Arial"/>
                <w:sz w:val="20"/>
                <w:szCs w:val="20"/>
              </w:rPr>
            </w:rPrChange>
          </w:rPr>
          <w:t>T58.</w:t>
        </w:r>
      </w:moveTo>
    </w:p>
    <w:moveToRangeEnd w:id="69"/>
    <w:p w:rsidR="00816846" w:rsidRPr="006C6BBA" w:rsidDel="00816846" w:rsidRDefault="00816846" w:rsidP="006C6BBA">
      <w:pPr>
        <w:pStyle w:val="Prrafodelista"/>
        <w:widowControl w:val="0"/>
        <w:numPr>
          <w:ilvl w:val="0"/>
          <w:numId w:val="5"/>
        </w:numPr>
        <w:autoSpaceDE w:val="0"/>
        <w:autoSpaceDN w:val="0"/>
        <w:adjustRightInd w:val="0"/>
        <w:jc w:val="both"/>
        <w:rPr>
          <w:del w:id="84" w:author="Javier Ramirez" w:date="2019-06-14T16:53:00Z"/>
          <w:rFonts w:ascii="Arial" w:hAnsi="Arial" w:cs="Arial"/>
          <w:sz w:val="20"/>
          <w:szCs w:val="20"/>
          <w:rPrChange w:id="85" w:author="Jessica Zaragoza" w:date="2019-08-15T13:46:00Z">
            <w:rPr>
              <w:del w:id="86" w:author="Javier Ramirez" w:date="2019-06-14T16:53:00Z"/>
              <w:rFonts w:ascii="Arial" w:hAnsi="Arial" w:cs="Arial"/>
              <w:sz w:val="20"/>
              <w:szCs w:val="20"/>
            </w:rPr>
          </w:rPrChange>
        </w:rPr>
      </w:pPr>
    </w:p>
    <w:p w:rsidR="00C769E5" w:rsidRPr="006C6BBA" w:rsidDel="00816846" w:rsidRDefault="00C769E5" w:rsidP="00C769E5">
      <w:pPr>
        <w:pStyle w:val="Prrafodelista"/>
        <w:rPr>
          <w:del w:id="87" w:author="Javier Ramirez" w:date="2019-06-14T16:54:00Z"/>
          <w:rFonts w:ascii="Arial" w:hAnsi="Arial" w:cs="Arial"/>
          <w:sz w:val="20"/>
          <w:szCs w:val="20"/>
          <w:rPrChange w:id="88" w:author="Jessica Zaragoza" w:date="2019-08-15T13:46:00Z">
            <w:rPr>
              <w:del w:id="89" w:author="Javier Ramirez" w:date="2019-06-14T16:54:00Z"/>
              <w:rFonts w:ascii="Arial" w:hAnsi="Arial" w:cs="Arial"/>
              <w:sz w:val="20"/>
              <w:szCs w:val="20"/>
            </w:rPr>
          </w:rPrChange>
        </w:rPr>
      </w:pPr>
    </w:p>
    <w:p w:rsidR="00C769E5" w:rsidRPr="006C6BBA" w:rsidDel="00816846" w:rsidRDefault="00C769E5" w:rsidP="00C769E5">
      <w:pPr>
        <w:pStyle w:val="Prrafodelista"/>
        <w:widowControl w:val="0"/>
        <w:numPr>
          <w:ilvl w:val="0"/>
          <w:numId w:val="5"/>
        </w:numPr>
        <w:autoSpaceDE w:val="0"/>
        <w:autoSpaceDN w:val="0"/>
        <w:adjustRightInd w:val="0"/>
        <w:jc w:val="both"/>
        <w:rPr>
          <w:del w:id="90" w:author="Javier Ramirez" w:date="2019-06-14T16:54:00Z"/>
          <w:rFonts w:ascii="Arial" w:hAnsi="Arial" w:cs="Arial"/>
          <w:sz w:val="20"/>
          <w:szCs w:val="20"/>
          <w:rPrChange w:id="91" w:author="Jessica Zaragoza" w:date="2019-08-15T13:46:00Z">
            <w:rPr>
              <w:del w:id="92" w:author="Javier Ramirez" w:date="2019-06-14T16:54:00Z"/>
              <w:rFonts w:ascii="Arial" w:hAnsi="Arial" w:cs="Arial"/>
              <w:sz w:val="20"/>
              <w:szCs w:val="20"/>
            </w:rPr>
          </w:rPrChange>
        </w:rPr>
      </w:pPr>
      <w:del w:id="93" w:author="Javier Ramirez" w:date="2019-06-14T16:54:00Z">
        <w:r w:rsidRPr="006C6BBA" w:rsidDel="00816846">
          <w:rPr>
            <w:rFonts w:ascii="Arial" w:hAnsi="Arial" w:cs="Arial"/>
            <w:sz w:val="20"/>
            <w:szCs w:val="20"/>
            <w:rPrChange w:id="94" w:author="Jessica Zaragoza" w:date="2019-08-15T13:46:00Z">
              <w:rPr>
                <w:rFonts w:ascii="Arial" w:hAnsi="Arial" w:cs="Arial"/>
                <w:sz w:val="20"/>
                <w:szCs w:val="20"/>
              </w:rPr>
            </w:rPrChange>
          </w:rPr>
          <w:delText>Su Registro Federal de Contribuyente es MSU 820125 T58</w:delText>
        </w:r>
      </w:del>
    </w:p>
    <w:p w:rsidR="00816846" w:rsidRPr="006C6BBA" w:rsidRDefault="00816846" w:rsidP="00C769E5">
      <w:pPr>
        <w:pStyle w:val="Prrafodelista"/>
        <w:ind w:left="0"/>
        <w:jc w:val="both"/>
        <w:rPr>
          <w:rFonts w:ascii="Arial" w:hAnsi="Arial" w:cs="Arial"/>
          <w:b/>
          <w:sz w:val="20"/>
          <w:szCs w:val="20"/>
          <w:rPrChange w:id="95" w:author="Jessica Zaragoza" w:date="2019-08-15T13:46:00Z">
            <w:rPr>
              <w:rFonts w:ascii="Arial" w:hAnsi="Arial" w:cs="Arial"/>
              <w:b/>
              <w:sz w:val="20"/>
              <w:szCs w:val="20"/>
            </w:rPr>
          </w:rPrChange>
        </w:rPr>
      </w:pPr>
    </w:p>
    <w:p w:rsidR="00C769E5" w:rsidRPr="006C6BBA" w:rsidRDefault="00C769E5" w:rsidP="00C769E5">
      <w:pPr>
        <w:pStyle w:val="Prrafodelista"/>
        <w:numPr>
          <w:ilvl w:val="0"/>
          <w:numId w:val="1"/>
        </w:numPr>
        <w:ind w:left="0" w:firstLine="0"/>
        <w:jc w:val="both"/>
        <w:rPr>
          <w:rFonts w:ascii="Arial" w:hAnsi="Arial" w:cs="Arial"/>
          <w:b/>
          <w:sz w:val="20"/>
          <w:szCs w:val="20"/>
          <w:rPrChange w:id="96" w:author="Jessica Zaragoza" w:date="2019-08-15T13:46:00Z">
            <w:rPr>
              <w:rFonts w:ascii="Arial" w:hAnsi="Arial" w:cs="Arial"/>
              <w:b/>
              <w:sz w:val="20"/>
              <w:szCs w:val="20"/>
            </w:rPr>
          </w:rPrChange>
        </w:rPr>
      </w:pPr>
      <w:del w:id="97" w:author="Javier Ramirez" w:date="2019-06-14T16:54:00Z">
        <w:r w:rsidRPr="006C6BBA" w:rsidDel="00816846">
          <w:rPr>
            <w:rFonts w:ascii="Arial" w:hAnsi="Arial" w:cs="Arial"/>
            <w:b/>
            <w:sz w:val="20"/>
            <w:szCs w:val="20"/>
            <w:rPrChange w:id="98" w:author="Jessica Zaragoza" w:date="2019-08-15T13:46:00Z">
              <w:rPr>
                <w:rFonts w:ascii="Arial" w:hAnsi="Arial" w:cs="Arial"/>
                <w:b/>
                <w:sz w:val="20"/>
                <w:szCs w:val="20"/>
              </w:rPr>
            </w:rPrChange>
          </w:rPr>
          <w:delText>DE</w:delText>
        </w:r>
      </w:del>
      <w:r w:rsidRPr="006C6BBA">
        <w:rPr>
          <w:rFonts w:ascii="Arial" w:hAnsi="Arial" w:cs="Arial"/>
          <w:b/>
          <w:sz w:val="20"/>
          <w:szCs w:val="20"/>
          <w:rPrChange w:id="99" w:author="Jessica Zaragoza" w:date="2019-08-15T13:46:00Z">
            <w:rPr>
              <w:rFonts w:ascii="Arial" w:hAnsi="Arial" w:cs="Arial"/>
              <w:b/>
              <w:sz w:val="20"/>
              <w:szCs w:val="20"/>
            </w:rPr>
          </w:rPrChange>
        </w:rPr>
        <w:t xml:space="preserve"> “LA SALLE”</w:t>
      </w:r>
      <w:del w:id="100" w:author="Javier Ramirez" w:date="2019-06-14T16:54:00Z">
        <w:r w:rsidRPr="006C6BBA" w:rsidDel="00816846">
          <w:rPr>
            <w:rFonts w:ascii="Arial" w:hAnsi="Arial" w:cs="Arial"/>
            <w:b/>
            <w:sz w:val="20"/>
            <w:szCs w:val="20"/>
            <w:rPrChange w:id="101" w:author="Jessica Zaragoza" w:date="2019-08-15T13:46:00Z">
              <w:rPr>
                <w:rFonts w:ascii="Arial" w:hAnsi="Arial" w:cs="Arial"/>
                <w:b/>
                <w:sz w:val="20"/>
                <w:szCs w:val="20"/>
              </w:rPr>
            </w:rPrChange>
          </w:rPr>
          <w:delText xml:space="preserve"> QUE,</w:delText>
        </w:r>
      </w:del>
      <w:ins w:id="102" w:author="Javier Ramirez" w:date="2019-06-14T16:54:00Z">
        <w:r w:rsidR="00816846" w:rsidRPr="006C6BBA">
          <w:rPr>
            <w:rFonts w:ascii="Arial" w:hAnsi="Arial" w:cs="Arial"/>
            <w:b/>
            <w:sz w:val="20"/>
            <w:szCs w:val="20"/>
            <w:rPrChange w:id="103" w:author="Jessica Zaragoza" w:date="2019-08-15T13:46:00Z">
              <w:rPr>
                <w:rFonts w:ascii="Arial" w:hAnsi="Arial" w:cs="Arial"/>
                <w:b/>
                <w:sz w:val="20"/>
                <w:szCs w:val="20"/>
              </w:rPr>
            </w:rPrChange>
          </w:rPr>
          <w:t xml:space="preserve"> DECLARA A TRAVÉS DE SU REPRESENTANTE LEGAL:</w:t>
        </w:r>
      </w:ins>
      <w:r w:rsidRPr="006C6BBA">
        <w:rPr>
          <w:rFonts w:ascii="Arial" w:hAnsi="Arial" w:cs="Arial"/>
          <w:b/>
          <w:sz w:val="20"/>
          <w:szCs w:val="20"/>
          <w:rPrChange w:id="104" w:author="Jessica Zaragoza" w:date="2019-08-15T13:46:00Z">
            <w:rPr>
              <w:rFonts w:ascii="Arial" w:hAnsi="Arial" w:cs="Arial"/>
              <w:b/>
              <w:sz w:val="20"/>
              <w:szCs w:val="20"/>
            </w:rPr>
          </w:rPrChange>
        </w:rPr>
        <w:t xml:space="preserve"> </w:t>
      </w:r>
    </w:p>
    <w:p w:rsidR="00C769E5" w:rsidRPr="006C6BBA" w:rsidRDefault="00C769E5" w:rsidP="00C769E5">
      <w:pPr>
        <w:pStyle w:val="Prrafodelista"/>
        <w:ind w:left="360"/>
        <w:jc w:val="both"/>
        <w:rPr>
          <w:rFonts w:ascii="Arial" w:hAnsi="Arial" w:cs="Arial"/>
          <w:sz w:val="20"/>
          <w:szCs w:val="20"/>
          <w:rPrChange w:id="105" w:author="Jessica Zaragoza" w:date="2019-08-15T13:46:00Z">
            <w:rPr>
              <w:rFonts w:ascii="Arial" w:hAnsi="Arial" w:cs="Arial"/>
              <w:sz w:val="20"/>
              <w:szCs w:val="20"/>
            </w:rPr>
          </w:rPrChange>
        </w:rPr>
      </w:pPr>
    </w:p>
    <w:p w:rsidR="00C769E5" w:rsidRPr="006C6BBA" w:rsidRDefault="00C769E5" w:rsidP="00C769E5">
      <w:pPr>
        <w:pStyle w:val="Sangra2detindependiente"/>
        <w:numPr>
          <w:ilvl w:val="0"/>
          <w:numId w:val="4"/>
        </w:numPr>
        <w:spacing w:after="0" w:line="240" w:lineRule="auto"/>
        <w:jc w:val="both"/>
        <w:rPr>
          <w:rFonts w:ascii="Arial" w:hAnsi="Arial" w:cs="Arial"/>
          <w:sz w:val="20"/>
          <w:szCs w:val="20"/>
          <w:rPrChange w:id="106" w:author="Jessica Zaragoza" w:date="2019-08-15T13:46:00Z">
            <w:rPr>
              <w:rFonts w:ascii="Arial" w:hAnsi="Arial" w:cs="Arial"/>
              <w:sz w:val="20"/>
              <w:szCs w:val="20"/>
            </w:rPr>
          </w:rPrChange>
        </w:rPr>
      </w:pPr>
      <w:del w:id="107" w:author="Javier Ramirez" w:date="2019-06-14T16:55:00Z">
        <w:r w:rsidRPr="006C6BBA" w:rsidDel="00BA07D6">
          <w:rPr>
            <w:rFonts w:ascii="Arial" w:hAnsi="Arial" w:cs="Arial"/>
            <w:sz w:val="20"/>
            <w:szCs w:val="20"/>
            <w:rPrChange w:id="108" w:author="Jessica Zaragoza" w:date="2019-08-15T13:46:00Z">
              <w:rPr>
                <w:rFonts w:ascii="Arial" w:hAnsi="Arial" w:cs="Arial"/>
                <w:sz w:val="20"/>
                <w:szCs w:val="20"/>
              </w:rPr>
            </w:rPrChange>
          </w:rPr>
          <w:delText>Es</w:delText>
        </w:r>
      </w:del>
      <w:ins w:id="109" w:author="Javier Ramirez" w:date="2019-06-14T16:55:00Z">
        <w:r w:rsidR="00BA07D6" w:rsidRPr="006C6BBA">
          <w:rPr>
            <w:rFonts w:ascii="Arial" w:hAnsi="Arial" w:cs="Arial"/>
            <w:sz w:val="20"/>
            <w:szCs w:val="20"/>
            <w:rPrChange w:id="110" w:author="Jessica Zaragoza" w:date="2019-08-15T13:46:00Z">
              <w:rPr>
                <w:rFonts w:ascii="Arial" w:hAnsi="Arial" w:cs="Arial"/>
                <w:sz w:val="20"/>
                <w:szCs w:val="20"/>
              </w:rPr>
            </w:rPrChange>
          </w:rPr>
          <w:t>Ser</w:t>
        </w:r>
      </w:ins>
      <w:r w:rsidRPr="006C6BBA">
        <w:rPr>
          <w:rFonts w:ascii="Arial" w:hAnsi="Arial" w:cs="Arial"/>
          <w:sz w:val="20"/>
          <w:szCs w:val="20"/>
          <w:rPrChange w:id="111" w:author="Jessica Zaragoza" w:date="2019-08-15T13:46:00Z">
            <w:rPr>
              <w:rFonts w:ascii="Arial" w:hAnsi="Arial" w:cs="Arial"/>
              <w:sz w:val="20"/>
              <w:szCs w:val="20"/>
            </w:rPr>
          </w:rPrChange>
        </w:rPr>
        <w:t xml:space="preserve"> una asociación civil constituida conforme a las leyes de los Estados Unidos Mexicanos, según consta en la escritura pública número 71,813, de fecha 20 de junio de 1962, otorgada ante la fe del notario número 71 del Distrito Federal, el licenciado Francisco Lozano Noriega y estar inscrita en el Registro Público de la Propiedad y del Comercio, bajo el folio número A-86032, de fecha 26 de junio de 1962.</w:t>
      </w:r>
    </w:p>
    <w:p w:rsidR="00C769E5" w:rsidRPr="006C6BBA" w:rsidRDefault="00C769E5" w:rsidP="00C769E5">
      <w:pPr>
        <w:jc w:val="both"/>
        <w:rPr>
          <w:rFonts w:ascii="Arial" w:hAnsi="Arial" w:cs="Arial"/>
          <w:sz w:val="20"/>
          <w:szCs w:val="20"/>
          <w:rPrChange w:id="112" w:author="Jessica Zaragoza" w:date="2019-08-15T13:46:00Z">
            <w:rPr>
              <w:rFonts w:ascii="Arial" w:hAnsi="Arial" w:cs="Arial"/>
              <w:sz w:val="20"/>
              <w:szCs w:val="20"/>
            </w:rPr>
          </w:rPrChange>
        </w:rPr>
      </w:pPr>
    </w:p>
    <w:p w:rsidR="00C769E5" w:rsidRPr="006C6BBA" w:rsidRDefault="00C769E5" w:rsidP="00C769E5">
      <w:pPr>
        <w:pStyle w:val="Prrafodelista"/>
        <w:numPr>
          <w:ilvl w:val="0"/>
          <w:numId w:val="4"/>
        </w:numPr>
        <w:jc w:val="both"/>
        <w:rPr>
          <w:rFonts w:ascii="Arial" w:hAnsi="Arial" w:cs="Arial"/>
          <w:sz w:val="20"/>
          <w:szCs w:val="20"/>
          <w:rPrChange w:id="113" w:author="Jessica Zaragoza" w:date="2019-08-15T13:46:00Z">
            <w:rPr>
              <w:rFonts w:ascii="Arial" w:hAnsi="Arial" w:cs="Arial"/>
              <w:sz w:val="20"/>
              <w:szCs w:val="20"/>
            </w:rPr>
          </w:rPrChange>
        </w:rPr>
      </w:pPr>
      <w:r w:rsidRPr="006C6BBA">
        <w:rPr>
          <w:rFonts w:ascii="Arial" w:hAnsi="Arial" w:cs="Arial"/>
          <w:sz w:val="20"/>
          <w:szCs w:val="20"/>
          <w:rPrChange w:id="114" w:author="Jessica Zaragoza" w:date="2019-08-15T13:46:00Z">
            <w:rPr>
              <w:rFonts w:ascii="Arial" w:hAnsi="Arial" w:cs="Arial"/>
              <w:sz w:val="20"/>
              <w:szCs w:val="20"/>
            </w:rPr>
          </w:rPrChange>
        </w:rPr>
        <w:t>Tener por objeto social: el iniciar, fomentar, patrocinar, subvencionar o fundar y dirigir escuelas de enseñanza media, profesional y superior, institutos de investigación científica, así como la promoción de la cultura y el conocimiento, como institución universitaria de acuerdo con su ideario.</w:t>
      </w:r>
    </w:p>
    <w:p w:rsidR="00C769E5" w:rsidRPr="006C6BBA" w:rsidRDefault="00C769E5" w:rsidP="00C769E5">
      <w:pPr>
        <w:jc w:val="both"/>
        <w:rPr>
          <w:rFonts w:ascii="Arial" w:hAnsi="Arial" w:cs="Arial"/>
          <w:sz w:val="20"/>
          <w:szCs w:val="20"/>
          <w:rPrChange w:id="115" w:author="Jessica Zaragoza" w:date="2019-08-15T13:46:00Z">
            <w:rPr>
              <w:rFonts w:ascii="Arial" w:hAnsi="Arial" w:cs="Arial"/>
              <w:sz w:val="20"/>
              <w:szCs w:val="20"/>
            </w:rPr>
          </w:rPrChange>
        </w:rPr>
      </w:pPr>
    </w:p>
    <w:p w:rsidR="00C769E5" w:rsidRPr="006C6BBA" w:rsidRDefault="00C769E5" w:rsidP="00C769E5">
      <w:pPr>
        <w:pStyle w:val="Prrafodelista"/>
        <w:numPr>
          <w:ilvl w:val="0"/>
          <w:numId w:val="4"/>
        </w:numPr>
        <w:jc w:val="both"/>
        <w:rPr>
          <w:rFonts w:ascii="Arial" w:hAnsi="Arial" w:cs="Arial"/>
          <w:sz w:val="20"/>
          <w:szCs w:val="20"/>
          <w:rPrChange w:id="116" w:author="Jessica Zaragoza" w:date="2019-08-15T13:46:00Z">
            <w:rPr>
              <w:rFonts w:ascii="Arial" w:hAnsi="Arial" w:cs="Arial"/>
              <w:sz w:val="20"/>
              <w:szCs w:val="20"/>
            </w:rPr>
          </w:rPrChange>
        </w:rPr>
      </w:pPr>
      <w:r w:rsidRPr="006C6BBA">
        <w:rPr>
          <w:rFonts w:ascii="Arial" w:hAnsi="Arial" w:cs="Arial"/>
          <w:bCs/>
          <w:sz w:val="20"/>
          <w:szCs w:val="20"/>
          <w:rPrChange w:id="117" w:author="Jessica Zaragoza" w:date="2019-08-15T13:46:00Z">
            <w:rPr>
              <w:rFonts w:ascii="Arial" w:hAnsi="Arial" w:cs="Arial"/>
              <w:bCs/>
              <w:sz w:val="20"/>
              <w:szCs w:val="20"/>
            </w:rPr>
          </w:rPrChange>
        </w:rPr>
        <w:t>Contar con reconocimiento de validez oficial para los estudios de tipo medio superior, licenciatura y posgrado que imparta, otorgado por la Secretaría de Educación Pública, mediante Decreto Presidencial, publicado en el Diario Oficial de la Federación el 29 de mayo de 1987.</w:t>
      </w:r>
    </w:p>
    <w:p w:rsidR="00C769E5" w:rsidRPr="006C6BBA" w:rsidRDefault="00C769E5" w:rsidP="00C769E5">
      <w:pPr>
        <w:jc w:val="both"/>
        <w:rPr>
          <w:rFonts w:ascii="Arial" w:hAnsi="Arial" w:cs="Arial"/>
          <w:sz w:val="20"/>
          <w:szCs w:val="20"/>
          <w:rPrChange w:id="118" w:author="Jessica Zaragoza" w:date="2019-08-15T13:46:00Z">
            <w:rPr>
              <w:rFonts w:ascii="Arial" w:hAnsi="Arial" w:cs="Arial"/>
              <w:sz w:val="20"/>
              <w:szCs w:val="20"/>
            </w:rPr>
          </w:rPrChange>
        </w:rPr>
      </w:pPr>
    </w:p>
    <w:p w:rsidR="00722294" w:rsidRPr="006C6BBA" w:rsidRDefault="00722294" w:rsidP="00722294">
      <w:pPr>
        <w:pStyle w:val="Prrafodelista"/>
        <w:numPr>
          <w:ilvl w:val="0"/>
          <w:numId w:val="4"/>
        </w:numPr>
        <w:jc w:val="both"/>
        <w:rPr>
          <w:rFonts w:ascii="Arial" w:hAnsi="Arial" w:cs="Arial"/>
          <w:sz w:val="20"/>
          <w:szCs w:val="20"/>
          <w:rPrChange w:id="119" w:author="Jessica Zaragoza" w:date="2019-08-15T13:46:00Z">
            <w:rPr>
              <w:rFonts w:ascii="Arial" w:hAnsi="Arial" w:cs="Arial"/>
              <w:sz w:val="20"/>
              <w:szCs w:val="20"/>
            </w:rPr>
          </w:rPrChange>
        </w:rPr>
      </w:pPr>
      <w:r w:rsidRPr="006C6BBA">
        <w:rPr>
          <w:rFonts w:ascii="Arial" w:hAnsi="Arial" w:cs="Arial"/>
          <w:sz w:val="20"/>
          <w:szCs w:val="20"/>
          <w:rPrChange w:id="120" w:author="Jessica Zaragoza" w:date="2019-08-15T13:46:00Z">
            <w:rPr>
              <w:rFonts w:ascii="Arial" w:hAnsi="Arial" w:cs="Arial"/>
              <w:sz w:val="20"/>
              <w:szCs w:val="20"/>
            </w:rPr>
          </w:rPrChange>
        </w:rPr>
        <w:t xml:space="preserve">El Dr. Enrique Alejandro del Sagrado Corazón de Jesús González Álvarez, en su carácter de Rector, cuenta con facultades suficientes para celebrar este convenio, las cuales constan en la escritura pública número 25,056, de fecha catorce de septiembre de 2017, pasada ante la fe del Notario Público número 230 de la </w:t>
      </w:r>
      <w:r w:rsidRPr="006C6BBA">
        <w:rPr>
          <w:rFonts w:ascii="Arial" w:hAnsi="Arial" w:cs="Arial"/>
          <w:sz w:val="20"/>
          <w:szCs w:val="20"/>
          <w:rPrChange w:id="121" w:author="Jessica Zaragoza" w:date="2019-08-15T13:46:00Z">
            <w:rPr>
              <w:rFonts w:ascii="Arial" w:hAnsi="Arial" w:cs="Arial"/>
              <w:sz w:val="20"/>
              <w:szCs w:val="20"/>
            </w:rPr>
          </w:rPrChange>
        </w:rPr>
        <w:lastRenderedPageBreak/>
        <w:t>Ciudad de México, el Lic. Alfredo Bazúa Witte, mismas que no le han sido modificadas, revocadas ni restringidas en forma alguna.</w:t>
      </w:r>
    </w:p>
    <w:p w:rsidR="00C769E5" w:rsidRPr="006C6BBA" w:rsidRDefault="00C769E5" w:rsidP="00722294">
      <w:pPr>
        <w:ind w:left="360"/>
        <w:jc w:val="both"/>
        <w:rPr>
          <w:rFonts w:ascii="Arial" w:hAnsi="Arial" w:cs="Arial"/>
          <w:sz w:val="20"/>
          <w:szCs w:val="20"/>
          <w:rPrChange w:id="122" w:author="Jessica Zaragoza" w:date="2019-08-15T13:46:00Z">
            <w:rPr>
              <w:rFonts w:ascii="Arial" w:hAnsi="Arial" w:cs="Arial"/>
              <w:sz w:val="20"/>
              <w:szCs w:val="20"/>
            </w:rPr>
          </w:rPrChange>
        </w:rPr>
      </w:pPr>
    </w:p>
    <w:p w:rsidR="00C769E5" w:rsidRPr="006C6BBA" w:rsidRDefault="00C769E5" w:rsidP="00C769E5">
      <w:pPr>
        <w:pStyle w:val="Prrafodelista"/>
        <w:numPr>
          <w:ilvl w:val="0"/>
          <w:numId w:val="4"/>
        </w:numPr>
        <w:jc w:val="both"/>
        <w:rPr>
          <w:rFonts w:ascii="Arial" w:hAnsi="Arial" w:cs="Arial"/>
          <w:sz w:val="20"/>
          <w:szCs w:val="20"/>
          <w:rPrChange w:id="123" w:author="Jessica Zaragoza" w:date="2019-08-15T13:46:00Z">
            <w:rPr>
              <w:rFonts w:ascii="Arial" w:hAnsi="Arial" w:cs="Arial"/>
              <w:sz w:val="20"/>
              <w:szCs w:val="20"/>
            </w:rPr>
          </w:rPrChange>
        </w:rPr>
      </w:pPr>
      <w:r w:rsidRPr="006C6BBA">
        <w:rPr>
          <w:rFonts w:ascii="Arial" w:hAnsi="Arial" w:cs="Arial"/>
          <w:sz w:val="20"/>
          <w:szCs w:val="20"/>
          <w:rPrChange w:id="124" w:author="Jessica Zaragoza" w:date="2019-08-15T13:46:00Z">
            <w:rPr>
              <w:rFonts w:ascii="Arial" w:hAnsi="Arial" w:cs="Arial"/>
              <w:sz w:val="20"/>
              <w:szCs w:val="20"/>
            </w:rPr>
          </w:rPrChange>
        </w:rPr>
        <w:t xml:space="preserve">Que para efectos de este instrumento señala como domicilio el </w:t>
      </w:r>
      <w:r w:rsidRPr="006C6BBA">
        <w:rPr>
          <w:rFonts w:ascii="Arial" w:hAnsi="Arial" w:cs="Arial"/>
          <w:sz w:val="20"/>
          <w:szCs w:val="20"/>
          <w:lang w:val="es-MX"/>
          <w:rPrChange w:id="125" w:author="Jessica Zaragoza" w:date="2019-08-15T13:46:00Z">
            <w:rPr>
              <w:rFonts w:ascii="Arial" w:hAnsi="Arial" w:cs="Arial"/>
              <w:sz w:val="20"/>
              <w:szCs w:val="20"/>
              <w:lang w:val="es-MX"/>
            </w:rPr>
          </w:rPrChange>
        </w:rPr>
        <w:t>ubicado en la calle de:</w:t>
      </w:r>
      <w:r w:rsidRPr="006C6BBA">
        <w:rPr>
          <w:rFonts w:ascii="Arial" w:hAnsi="Arial" w:cs="Arial"/>
          <w:sz w:val="20"/>
          <w:szCs w:val="20"/>
          <w:rPrChange w:id="126" w:author="Jessica Zaragoza" w:date="2019-08-15T13:46:00Z">
            <w:rPr>
              <w:rFonts w:ascii="Arial" w:hAnsi="Arial" w:cs="Arial"/>
              <w:sz w:val="20"/>
              <w:szCs w:val="20"/>
            </w:rPr>
          </w:rPrChange>
        </w:rPr>
        <w:t xml:space="preserve"> Benjamín Franklin número 4</w:t>
      </w:r>
      <w:ins w:id="127" w:author="Javier Ramirez" w:date="2019-06-14T16:55:00Z">
        <w:r w:rsidR="00BA07D6" w:rsidRPr="006C6BBA">
          <w:rPr>
            <w:rFonts w:ascii="Arial" w:hAnsi="Arial" w:cs="Arial"/>
            <w:sz w:val="20"/>
            <w:szCs w:val="20"/>
            <w:rPrChange w:id="128" w:author="Jessica Zaragoza" w:date="2019-08-15T13:46:00Z">
              <w:rPr>
                <w:rFonts w:ascii="Arial" w:hAnsi="Arial" w:cs="Arial"/>
                <w:sz w:val="20"/>
                <w:szCs w:val="20"/>
              </w:rPr>
            </w:rPrChange>
          </w:rPr>
          <w:t>5</w:t>
        </w:r>
      </w:ins>
      <w:del w:id="129" w:author="Javier Ramirez" w:date="2019-06-14T16:55:00Z">
        <w:r w:rsidRPr="006C6BBA" w:rsidDel="00BA07D6">
          <w:rPr>
            <w:rFonts w:ascii="Arial" w:hAnsi="Arial" w:cs="Arial"/>
            <w:sz w:val="20"/>
            <w:szCs w:val="20"/>
            <w:rPrChange w:id="130" w:author="Jessica Zaragoza" w:date="2019-08-15T13:46:00Z">
              <w:rPr>
                <w:rFonts w:ascii="Arial" w:hAnsi="Arial" w:cs="Arial"/>
                <w:sz w:val="20"/>
                <w:szCs w:val="20"/>
              </w:rPr>
            </w:rPrChange>
          </w:rPr>
          <w:delText>7</w:delText>
        </w:r>
      </w:del>
      <w:r w:rsidRPr="006C6BBA">
        <w:rPr>
          <w:rFonts w:ascii="Arial" w:hAnsi="Arial" w:cs="Arial"/>
          <w:sz w:val="20"/>
          <w:szCs w:val="20"/>
          <w:rPrChange w:id="131" w:author="Jessica Zaragoza" w:date="2019-08-15T13:46:00Z">
            <w:rPr>
              <w:rFonts w:ascii="Arial" w:hAnsi="Arial" w:cs="Arial"/>
              <w:sz w:val="20"/>
              <w:szCs w:val="20"/>
            </w:rPr>
          </w:rPrChange>
        </w:rPr>
        <w:t xml:space="preserve">, colonia Hipódromo Condesa, </w:t>
      </w:r>
      <w:del w:id="132" w:author="Javier Ramirez" w:date="2019-06-14T16:55:00Z">
        <w:r w:rsidRPr="006C6BBA" w:rsidDel="00BA07D6">
          <w:rPr>
            <w:rFonts w:ascii="Arial" w:hAnsi="Arial" w:cs="Arial"/>
            <w:sz w:val="20"/>
            <w:szCs w:val="20"/>
            <w:rPrChange w:id="133" w:author="Jessica Zaragoza" w:date="2019-08-15T13:46:00Z">
              <w:rPr>
                <w:rFonts w:ascii="Arial" w:hAnsi="Arial" w:cs="Arial"/>
                <w:sz w:val="20"/>
                <w:szCs w:val="20"/>
              </w:rPr>
            </w:rPrChange>
          </w:rPr>
          <w:delText>Delegación Política</w:delText>
        </w:r>
      </w:del>
      <w:ins w:id="134" w:author="Javier Ramirez" w:date="2019-06-14T16:55:00Z">
        <w:r w:rsidR="00BA07D6" w:rsidRPr="006C6BBA">
          <w:rPr>
            <w:rFonts w:ascii="Arial" w:hAnsi="Arial" w:cs="Arial"/>
            <w:sz w:val="20"/>
            <w:szCs w:val="20"/>
            <w:rPrChange w:id="135" w:author="Jessica Zaragoza" w:date="2019-08-15T13:46:00Z">
              <w:rPr>
                <w:rFonts w:ascii="Arial" w:hAnsi="Arial" w:cs="Arial"/>
                <w:sz w:val="20"/>
                <w:szCs w:val="20"/>
              </w:rPr>
            </w:rPrChange>
          </w:rPr>
          <w:t>Alcaldía</w:t>
        </w:r>
      </w:ins>
      <w:r w:rsidRPr="006C6BBA">
        <w:rPr>
          <w:rFonts w:ascii="Arial" w:hAnsi="Arial" w:cs="Arial"/>
          <w:sz w:val="20"/>
          <w:szCs w:val="20"/>
          <w:rPrChange w:id="136" w:author="Jessica Zaragoza" w:date="2019-08-15T13:46:00Z">
            <w:rPr>
              <w:rFonts w:ascii="Arial" w:hAnsi="Arial" w:cs="Arial"/>
              <w:sz w:val="20"/>
              <w:szCs w:val="20"/>
            </w:rPr>
          </w:rPrChange>
        </w:rPr>
        <w:t xml:space="preserve"> Cuauhtémoc, código postal 06140, en </w:t>
      </w:r>
      <w:del w:id="137" w:author="Javier Ramirez" w:date="2019-06-14T16:55:00Z">
        <w:r w:rsidRPr="006C6BBA" w:rsidDel="00BA07D6">
          <w:rPr>
            <w:rFonts w:ascii="Arial" w:hAnsi="Arial" w:cs="Arial"/>
            <w:sz w:val="20"/>
            <w:szCs w:val="20"/>
            <w:rPrChange w:id="138" w:author="Jessica Zaragoza" w:date="2019-08-15T13:46:00Z">
              <w:rPr>
                <w:rFonts w:ascii="Arial" w:hAnsi="Arial" w:cs="Arial"/>
                <w:sz w:val="20"/>
                <w:szCs w:val="20"/>
              </w:rPr>
            </w:rPrChange>
          </w:rPr>
          <w:delText>México, Distrito Federal.</w:delText>
        </w:r>
      </w:del>
      <w:ins w:id="139" w:author="Javier Ramirez" w:date="2019-06-14T16:55:00Z">
        <w:r w:rsidR="00BA07D6" w:rsidRPr="006C6BBA">
          <w:rPr>
            <w:rFonts w:ascii="Arial" w:hAnsi="Arial" w:cs="Arial"/>
            <w:sz w:val="20"/>
            <w:szCs w:val="20"/>
            <w:rPrChange w:id="140" w:author="Jessica Zaragoza" w:date="2019-08-15T13:46:00Z">
              <w:rPr>
                <w:rFonts w:ascii="Arial" w:hAnsi="Arial" w:cs="Arial"/>
                <w:sz w:val="20"/>
                <w:szCs w:val="20"/>
              </w:rPr>
            </w:rPrChange>
          </w:rPr>
          <w:t>la CDMX.</w:t>
        </w:r>
      </w:ins>
    </w:p>
    <w:p w:rsidR="00C769E5" w:rsidRPr="006C6BBA" w:rsidRDefault="00C769E5" w:rsidP="00C769E5">
      <w:pPr>
        <w:jc w:val="both"/>
        <w:rPr>
          <w:rFonts w:ascii="Arial" w:hAnsi="Arial" w:cs="Arial"/>
          <w:sz w:val="20"/>
          <w:szCs w:val="20"/>
          <w:rPrChange w:id="141" w:author="Jessica Zaragoza" w:date="2019-08-15T13:46:00Z">
            <w:rPr>
              <w:rFonts w:ascii="Arial" w:hAnsi="Arial" w:cs="Arial"/>
              <w:sz w:val="20"/>
              <w:szCs w:val="20"/>
            </w:rPr>
          </w:rPrChange>
        </w:rPr>
      </w:pPr>
    </w:p>
    <w:p w:rsidR="00C769E5" w:rsidRPr="006C6BBA" w:rsidRDefault="00C769E5" w:rsidP="00C769E5">
      <w:pPr>
        <w:pStyle w:val="Prrafodelista"/>
        <w:numPr>
          <w:ilvl w:val="0"/>
          <w:numId w:val="4"/>
        </w:numPr>
        <w:jc w:val="both"/>
        <w:rPr>
          <w:rFonts w:ascii="Arial" w:hAnsi="Arial" w:cs="Arial"/>
          <w:b/>
          <w:sz w:val="20"/>
          <w:szCs w:val="20"/>
          <w:rPrChange w:id="142" w:author="Jessica Zaragoza" w:date="2019-08-15T13:46:00Z">
            <w:rPr>
              <w:rFonts w:ascii="Arial" w:hAnsi="Arial" w:cs="Arial"/>
              <w:b/>
              <w:sz w:val="20"/>
              <w:szCs w:val="20"/>
            </w:rPr>
          </w:rPrChange>
        </w:rPr>
      </w:pPr>
      <w:r w:rsidRPr="006C6BBA">
        <w:rPr>
          <w:rFonts w:ascii="Arial" w:hAnsi="Arial" w:cs="Arial"/>
          <w:sz w:val="20"/>
          <w:szCs w:val="20"/>
          <w:lang w:val="es-MX"/>
          <w:rPrChange w:id="143" w:author="Jessica Zaragoza" w:date="2019-08-15T13:46:00Z">
            <w:rPr>
              <w:rFonts w:ascii="Arial" w:hAnsi="Arial" w:cs="Arial"/>
              <w:sz w:val="20"/>
              <w:szCs w:val="20"/>
              <w:lang w:val="es-MX"/>
            </w:rPr>
          </w:rPrChange>
        </w:rPr>
        <w:t>Estar inscrita en el Registro Federal de Contribuyentes bajo la clave:</w:t>
      </w:r>
      <w:r w:rsidRPr="006C6BBA">
        <w:rPr>
          <w:rFonts w:ascii="Arial" w:hAnsi="Arial" w:cs="Arial"/>
          <w:sz w:val="20"/>
          <w:szCs w:val="20"/>
          <w:rPrChange w:id="144" w:author="Jessica Zaragoza" w:date="2019-08-15T13:46:00Z">
            <w:rPr>
              <w:rFonts w:ascii="Arial" w:hAnsi="Arial" w:cs="Arial"/>
              <w:sz w:val="20"/>
              <w:szCs w:val="20"/>
            </w:rPr>
          </w:rPrChange>
        </w:rPr>
        <w:t xml:space="preserve"> USA-620620-N49</w:t>
      </w:r>
      <w:r w:rsidRPr="006C6BBA">
        <w:rPr>
          <w:rFonts w:ascii="Arial" w:hAnsi="Arial" w:cs="Arial"/>
          <w:b/>
          <w:sz w:val="20"/>
          <w:szCs w:val="20"/>
          <w:lang w:val="es-MX"/>
          <w:rPrChange w:id="145" w:author="Jessica Zaragoza" w:date="2019-08-15T13:46:00Z">
            <w:rPr>
              <w:rFonts w:ascii="Arial" w:hAnsi="Arial" w:cs="Arial"/>
              <w:b/>
              <w:sz w:val="20"/>
              <w:szCs w:val="20"/>
              <w:lang w:val="es-MX"/>
            </w:rPr>
          </w:rPrChange>
        </w:rPr>
        <w:t>.</w:t>
      </w:r>
    </w:p>
    <w:p w:rsidR="00C769E5" w:rsidRPr="006C6BBA" w:rsidRDefault="00C769E5" w:rsidP="00C769E5">
      <w:pPr>
        <w:pStyle w:val="Prrafodelista"/>
        <w:ind w:left="360"/>
        <w:jc w:val="both"/>
        <w:rPr>
          <w:ins w:id="146" w:author="Javier Ramirez" w:date="2019-06-14T16:55:00Z"/>
          <w:rFonts w:ascii="Arial" w:hAnsi="Arial" w:cs="Arial"/>
          <w:sz w:val="20"/>
          <w:szCs w:val="20"/>
          <w:rPrChange w:id="147" w:author="Jessica Zaragoza" w:date="2019-08-15T13:46:00Z">
            <w:rPr>
              <w:ins w:id="148" w:author="Javier Ramirez" w:date="2019-06-14T16:55:00Z"/>
              <w:rFonts w:ascii="Arial" w:hAnsi="Arial" w:cs="Arial"/>
              <w:sz w:val="20"/>
              <w:szCs w:val="20"/>
            </w:rPr>
          </w:rPrChange>
        </w:rPr>
      </w:pPr>
    </w:p>
    <w:p w:rsidR="00BA07D6" w:rsidRPr="006C6BBA" w:rsidRDefault="00BA07D6" w:rsidP="00C769E5">
      <w:pPr>
        <w:pStyle w:val="Prrafodelista"/>
        <w:ind w:left="360"/>
        <w:jc w:val="both"/>
        <w:rPr>
          <w:ins w:id="149" w:author="Javier Ramirez" w:date="2019-06-14T16:56:00Z"/>
          <w:rFonts w:ascii="Arial" w:hAnsi="Arial" w:cs="Arial"/>
          <w:sz w:val="20"/>
          <w:szCs w:val="20"/>
          <w:rPrChange w:id="150" w:author="Jessica Zaragoza" w:date="2019-08-15T13:46:00Z">
            <w:rPr>
              <w:ins w:id="151" w:author="Javier Ramirez" w:date="2019-06-14T16:56:00Z"/>
              <w:rFonts w:ascii="Arial" w:hAnsi="Arial" w:cs="Arial"/>
              <w:sz w:val="20"/>
              <w:szCs w:val="20"/>
            </w:rPr>
          </w:rPrChange>
        </w:rPr>
      </w:pPr>
    </w:p>
    <w:p w:rsidR="00B72BE8" w:rsidRPr="006C6BBA" w:rsidRDefault="00B72BE8" w:rsidP="00C769E5">
      <w:pPr>
        <w:pStyle w:val="Prrafodelista"/>
        <w:ind w:left="360"/>
        <w:jc w:val="both"/>
        <w:rPr>
          <w:rFonts w:ascii="Arial" w:hAnsi="Arial" w:cs="Arial"/>
          <w:sz w:val="20"/>
          <w:szCs w:val="20"/>
          <w:rPrChange w:id="152" w:author="Jessica Zaragoza" w:date="2019-08-15T13:46:00Z">
            <w:rPr>
              <w:rFonts w:ascii="Arial" w:hAnsi="Arial" w:cs="Arial"/>
              <w:sz w:val="20"/>
              <w:szCs w:val="20"/>
            </w:rPr>
          </w:rPrChange>
        </w:rPr>
      </w:pPr>
    </w:p>
    <w:p w:rsidR="00C769E5" w:rsidRPr="006C6BBA" w:rsidRDefault="00C769E5" w:rsidP="006C6BBA">
      <w:pPr>
        <w:pStyle w:val="Prrafodelista"/>
        <w:numPr>
          <w:ilvl w:val="0"/>
          <w:numId w:val="4"/>
        </w:numPr>
        <w:jc w:val="both"/>
        <w:rPr>
          <w:rPrChange w:id="153" w:author="Jessica Zaragoza" w:date="2019-08-15T13:46:00Z">
            <w:rPr/>
          </w:rPrChange>
        </w:rPr>
      </w:pPr>
      <w:del w:id="154" w:author="Javier Ramirez" w:date="2019-06-14T16:56:00Z">
        <w:r w:rsidRPr="006C6BBA" w:rsidDel="00B72BE8">
          <w:rPr>
            <w:rPrChange w:id="155" w:author="Jessica Zaragoza" w:date="2019-08-15T13:46:00Z">
              <w:rPr/>
            </w:rPrChange>
          </w:rPr>
          <w:delText xml:space="preserve">DE </w:delText>
        </w:r>
      </w:del>
      <w:ins w:id="156" w:author="Javier Ramirez" w:date="2019-06-14T16:56:00Z">
        <w:r w:rsidR="00B72BE8" w:rsidRPr="006C6BBA">
          <w:rPr>
            <w:rFonts w:ascii="Arial" w:hAnsi="Arial" w:cs="Arial"/>
            <w:b/>
            <w:sz w:val="20"/>
            <w:szCs w:val="20"/>
            <w:rPrChange w:id="157" w:author="Jessica Zaragoza" w:date="2019-08-15T13:46:00Z">
              <w:rPr>
                <w:rFonts w:ascii="Arial" w:hAnsi="Arial" w:cs="Arial"/>
                <w:b/>
                <w:sz w:val="20"/>
                <w:szCs w:val="20"/>
              </w:rPr>
            </w:rPrChange>
          </w:rPr>
          <w:t>“</w:t>
        </w:r>
      </w:ins>
      <w:r w:rsidRPr="006C6BBA">
        <w:rPr>
          <w:rPrChange w:id="158" w:author="Jessica Zaragoza" w:date="2019-08-15T13:46:00Z">
            <w:rPr/>
          </w:rPrChange>
        </w:rPr>
        <w:t>LAS PARTES</w:t>
      </w:r>
      <w:ins w:id="159" w:author="Javier Ramirez" w:date="2019-06-14T16:56:00Z">
        <w:r w:rsidR="00B72BE8" w:rsidRPr="006C6BBA">
          <w:rPr>
            <w:rFonts w:ascii="Arial" w:hAnsi="Arial" w:cs="Arial"/>
            <w:b/>
            <w:sz w:val="20"/>
            <w:szCs w:val="20"/>
            <w:rPrChange w:id="160" w:author="Jessica Zaragoza" w:date="2019-08-15T13:46:00Z">
              <w:rPr>
                <w:rFonts w:ascii="Arial" w:hAnsi="Arial" w:cs="Arial"/>
                <w:b/>
                <w:sz w:val="20"/>
                <w:szCs w:val="20"/>
              </w:rPr>
            </w:rPrChange>
          </w:rPr>
          <w:t>” DECLARAN CONJUNTAMENTE:</w:t>
        </w:r>
      </w:ins>
      <w:del w:id="161" w:author="Javier Ramirez" w:date="2019-06-14T16:56:00Z">
        <w:r w:rsidRPr="006C6BBA" w:rsidDel="00B72BE8">
          <w:rPr>
            <w:rPrChange w:id="162" w:author="Jessica Zaragoza" w:date="2019-08-15T13:46:00Z">
              <w:rPr/>
            </w:rPrChange>
          </w:rPr>
          <w:delText xml:space="preserve"> QUE,</w:delText>
        </w:r>
      </w:del>
      <w:r w:rsidRPr="006C6BBA">
        <w:rPr>
          <w:rPrChange w:id="163" w:author="Jessica Zaragoza" w:date="2019-08-15T13:46:00Z">
            <w:rPr/>
          </w:rPrChange>
        </w:rPr>
        <w:t xml:space="preserve"> </w:t>
      </w:r>
    </w:p>
    <w:p w:rsidR="00C769E5" w:rsidRPr="006C6BBA" w:rsidRDefault="00C769E5" w:rsidP="00C769E5">
      <w:pPr>
        <w:pStyle w:val="Prrafodelista"/>
        <w:ind w:left="0"/>
        <w:jc w:val="both"/>
        <w:rPr>
          <w:rFonts w:ascii="Arial" w:hAnsi="Arial" w:cs="Arial"/>
          <w:b/>
          <w:sz w:val="20"/>
          <w:szCs w:val="20"/>
          <w:rPrChange w:id="164" w:author="Jessica Zaragoza" w:date="2019-08-15T13:46:00Z">
            <w:rPr>
              <w:rFonts w:ascii="Arial" w:hAnsi="Arial" w:cs="Arial"/>
              <w:b/>
              <w:sz w:val="20"/>
              <w:szCs w:val="20"/>
            </w:rPr>
          </w:rPrChange>
        </w:rPr>
      </w:pPr>
    </w:p>
    <w:p w:rsidR="00C769E5" w:rsidRPr="006C6BBA" w:rsidRDefault="00C769E5" w:rsidP="00C769E5">
      <w:pPr>
        <w:pStyle w:val="Prrafodelista"/>
        <w:numPr>
          <w:ilvl w:val="0"/>
          <w:numId w:val="2"/>
        </w:numPr>
        <w:autoSpaceDE w:val="0"/>
        <w:autoSpaceDN w:val="0"/>
        <w:adjustRightInd w:val="0"/>
        <w:jc w:val="both"/>
        <w:rPr>
          <w:rFonts w:ascii="Arial" w:hAnsi="Arial" w:cs="Arial"/>
          <w:sz w:val="20"/>
          <w:szCs w:val="20"/>
          <w:rPrChange w:id="165" w:author="Jessica Zaragoza" w:date="2019-08-15T13:46:00Z">
            <w:rPr>
              <w:rFonts w:ascii="Arial" w:hAnsi="Arial" w:cs="Arial"/>
              <w:sz w:val="20"/>
              <w:szCs w:val="20"/>
            </w:rPr>
          </w:rPrChange>
        </w:rPr>
      </w:pPr>
      <w:r w:rsidRPr="006C6BBA">
        <w:rPr>
          <w:rFonts w:ascii="Arial" w:hAnsi="Arial" w:cs="Arial"/>
          <w:sz w:val="20"/>
          <w:szCs w:val="20"/>
          <w:rPrChange w:id="166" w:author="Jessica Zaragoza" w:date="2019-08-15T13:46:00Z">
            <w:rPr>
              <w:rFonts w:ascii="Arial" w:hAnsi="Arial" w:cs="Arial"/>
              <w:sz w:val="20"/>
              <w:szCs w:val="20"/>
            </w:rPr>
          </w:rPrChange>
        </w:rPr>
        <w:t>Hacen patente su voluntad para llevar a cabo las actividades relacionadas con el presente Convenio, por lo que no media error, dolo, mala fe, ni cualquier otro vicio del consentimiento con el que se suscribe.</w:t>
      </w:r>
    </w:p>
    <w:p w:rsidR="00C769E5" w:rsidRPr="006C6BBA" w:rsidRDefault="00C769E5" w:rsidP="00C769E5">
      <w:pPr>
        <w:pStyle w:val="Prrafodelista"/>
        <w:autoSpaceDE w:val="0"/>
        <w:autoSpaceDN w:val="0"/>
        <w:adjustRightInd w:val="0"/>
        <w:jc w:val="both"/>
        <w:rPr>
          <w:rFonts w:ascii="Arial" w:hAnsi="Arial" w:cs="Arial"/>
          <w:sz w:val="20"/>
          <w:szCs w:val="20"/>
          <w:rPrChange w:id="167" w:author="Jessica Zaragoza" w:date="2019-08-15T13:46:00Z">
            <w:rPr>
              <w:rFonts w:ascii="Arial" w:hAnsi="Arial" w:cs="Arial"/>
              <w:sz w:val="20"/>
              <w:szCs w:val="20"/>
            </w:rPr>
          </w:rPrChange>
        </w:rPr>
      </w:pPr>
    </w:p>
    <w:p w:rsidR="00C769E5" w:rsidRPr="006C6BBA" w:rsidRDefault="00C769E5" w:rsidP="00C769E5">
      <w:pPr>
        <w:pStyle w:val="Prrafodelista"/>
        <w:numPr>
          <w:ilvl w:val="0"/>
          <w:numId w:val="2"/>
        </w:numPr>
        <w:jc w:val="both"/>
        <w:rPr>
          <w:rFonts w:ascii="Arial" w:hAnsi="Arial" w:cs="Arial"/>
          <w:sz w:val="20"/>
          <w:szCs w:val="20"/>
          <w:rPrChange w:id="168" w:author="Jessica Zaragoza" w:date="2019-08-15T13:46:00Z">
            <w:rPr>
              <w:rFonts w:ascii="Arial" w:hAnsi="Arial" w:cs="Arial"/>
              <w:sz w:val="20"/>
              <w:szCs w:val="20"/>
            </w:rPr>
          </w:rPrChange>
        </w:rPr>
      </w:pPr>
      <w:r w:rsidRPr="006C6BBA">
        <w:rPr>
          <w:rFonts w:ascii="Arial" w:hAnsi="Arial" w:cs="Arial"/>
          <w:sz w:val="20"/>
          <w:szCs w:val="20"/>
          <w:rPrChange w:id="169" w:author="Jessica Zaragoza" w:date="2019-08-15T13:46:00Z">
            <w:rPr>
              <w:rFonts w:ascii="Arial" w:hAnsi="Arial" w:cs="Arial"/>
              <w:sz w:val="20"/>
              <w:szCs w:val="20"/>
            </w:rPr>
          </w:rPrChange>
        </w:rPr>
        <w:t>Se comprometen a suscribir el presente instrumento, así como a concretar eficientemente las acciones que de él deriven, al tenor de las siguientes:</w:t>
      </w:r>
    </w:p>
    <w:p w:rsidR="00C769E5" w:rsidRPr="006C6BBA" w:rsidRDefault="00C769E5" w:rsidP="00C769E5">
      <w:pPr>
        <w:pStyle w:val="Prrafodelista"/>
        <w:ind w:left="0"/>
        <w:jc w:val="both"/>
        <w:rPr>
          <w:rFonts w:ascii="Arial" w:hAnsi="Arial" w:cs="Arial"/>
          <w:sz w:val="20"/>
          <w:szCs w:val="20"/>
          <w:rPrChange w:id="170" w:author="Jessica Zaragoza" w:date="2019-08-15T13:46:00Z">
            <w:rPr>
              <w:rFonts w:ascii="Arial" w:hAnsi="Arial" w:cs="Arial"/>
              <w:sz w:val="20"/>
              <w:szCs w:val="20"/>
            </w:rPr>
          </w:rPrChange>
        </w:rPr>
      </w:pPr>
    </w:p>
    <w:p w:rsidR="00C769E5" w:rsidRPr="006C6BBA" w:rsidRDefault="00C769E5" w:rsidP="00C769E5">
      <w:pPr>
        <w:pStyle w:val="Prrafodelista"/>
        <w:ind w:left="0"/>
        <w:jc w:val="center"/>
        <w:rPr>
          <w:rFonts w:ascii="Arial" w:hAnsi="Arial" w:cs="Arial"/>
          <w:b/>
          <w:sz w:val="20"/>
          <w:szCs w:val="20"/>
          <w:rPrChange w:id="171" w:author="Jessica Zaragoza" w:date="2019-08-15T13:46:00Z">
            <w:rPr>
              <w:rFonts w:ascii="Arial" w:hAnsi="Arial" w:cs="Arial"/>
              <w:b/>
              <w:sz w:val="20"/>
              <w:szCs w:val="20"/>
            </w:rPr>
          </w:rPrChange>
        </w:rPr>
      </w:pPr>
      <w:r w:rsidRPr="006C6BBA">
        <w:rPr>
          <w:rFonts w:ascii="Arial" w:hAnsi="Arial" w:cs="Arial"/>
          <w:b/>
          <w:sz w:val="20"/>
          <w:szCs w:val="20"/>
          <w:rPrChange w:id="172" w:author="Jessica Zaragoza" w:date="2019-08-15T13:46:00Z">
            <w:rPr>
              <w:rFonts w:ascii="Arial" w:hAnsi="Arial" w:cs="Arial"/>
              <w:b/>
              <w:sz w:val="20"/>
              <w:szCs w:val="20"/>
            </w:rPr>
          </w:rPrChange>
        </w:rPr>
        <w:t>CLÁUSULAS</w:t>
      </w:r>
    </w:p>
    <w:p w:rsidR="00C769E5" w:rsidRPr="006C6BBA" w:rsidRDefault="00C769E5" w:rsidP="00C769E5">
      <w:pPr>
        <w:pStyle w:val="Prrafodelista"/>
        <w:ind w:left="0"/>
        <w:jc w:val="center"/>
        <w:rPr>
          <w:rFonts w:ascii="Arial" w:hAnsi="Arial" w:cs="Arial"/>
          <w:b/>
          <w:sz w:val="20"/>
          <w:szCs w:val="20"/>
          <w:rPrChange w:id="173" w:author="Jessica Zaragoza" w:date="2019-08-15T13:46:00Z">
            <w:rPr>
              <w:rFonts w:ascii="Arial" w:hAnsi="Arial" w:cs="Arial"/>
              <w:b/>
              <w:sz w:val="20"/>
              <w:szCs w:val="20"/>
            </w:rPr>
          </w:rPrChange>
        </w:rPr>
      </w:pPr>
    </w:p>
    <w:p w:rsidR="00C769E5" w:rsidRPr="006C6BBA" w:rsidRDefault="00C769E5" w:rsidP="00C769E5">
      <w:pPr>
        <w:widowControl w:val="0"/>
        <w:autoSpaceDE w:val="0"/>
        <w:autoSpaceDN w:val="0"/>
        <w:adjustRightInd w:val="0"/>
        <w:jc w:val="both"/>
        <w:rPr>
          <w:rFonts w:ascii="Arial" w:hAnsi="Arial" w:cs="Arial"/>
          <w:sz w:val="20"/>
          <w:szCs w:val="20"/>
          <w:rPrChange w:id="174" w:author="Jessica Zaragoza" w:date="2019-08-15T13:46:00Z">
            <w:rPr>
              <w:rFonts w:ascii="Arial" w:hAnsi="Arial" w:cs="Arial"/>
              <w:sz w:val="20"/>
              <w:szCs w:val="20"/>
            </w:rPr>
          </w:rPrChange>
        </w:rPr>
      </w:pPr>
      <w:r w:rsidRPr="006C6BBA">
        <w:rPr>
          <w:rFonts w:ascii="Arial" w:hAnsi="Arial" w:cs="Arial"/>
          <w:b/>
          <w:sz w:val="20"/>
          <w:szCs w:val="20"/>
          <w:rPrChange w:id="175" w:author="Jessica Zaragoza" w:date="2019-08-15T13:46:00Z">
            <w:rPr>
              <w:rFonts w:ascii="Arial" w:hAnsi="Arial" w:cs="Arial"/>
              <w:b/>
              <w:sz w:val="20"/>
              <w:szCs w:val="20"/>
            </w:rPr>
          </w:rPrChange>
        </w:rPr>
        <w:t xml:space="preserve">PRIMERA. </w:t>
      </w:r>
      <w:r w:rsidRPr="006C6BBA">
        <w:rPr>
          <w:rFonts w:ascii="Arial" w:hAnsi="Arial" w:cs="Arial"/>
          <w:sz w:val="20"/>
          <w:szCs w:val="20"/>
          <w:rPrChange w:id="176" w:author="Jessica Zaragoza" w:date="2019-08-15T13:46:00Z">
            <w:rPr>
              <w:rFonts w:ascii="Arial" w:hAnsi="Arial" w:cs="Arial"/>
              <w:sz w:val="20"/>
              <w:szCs w:val="20"/>
            </w:rPr>
          </w:rPrChange>
        </w:rPr>
        <w:t xml:space="preserve">El presente convenio tiene por objeto, establecer las bases de coordinación por las que </w:t>
      </w:r>
      <w:r w:rsidR="001A690F" w:rsidRPr="006C6BBA">
        <w:rPr>
          <w:rFonts w:ascii="Arial" w:hAnsi="Arial" w:cs="Arial"/>
          <w:sz w:val="20"/>
          <w:szCs w:val="20"/>
          <w:rPrChange w:id="177" w:author="Jessica Zaragoza" w:date="2019-08-15T13:46:00Z">
            <w:rPr>
              <w:rFonts w:ascii="Arial" w:hAnsi="Arial" w:cs="Arial"/>
              <w:sz w:val="20"/>
              <w:szCs w:val="20"/>
            </w:rPr>
          </w:rPrChange>
        </w:rPr>
        <w:t xml:space="preserve">médicos generales que hayan aprobado el Examen Nacional de Residencias Médicas </w:t>
      </w:r>
      <w:bookmarkStart w:id="178" w:name="OLE_LINK3"/>
      <w:bookmarkStart w:id="179" w:name="OLE_LINK4"/>
      <w:r w:rsidRPr="006C6BBA">
        <w:rPr>
          <w:rFonts w:ascii="Arial" w:hAnsi="Arial" w:cs="Arial"/>
          <w:sz w:val="20"/>
          <w:szCs w:val="20"/>
          <w:rPrChange w:id="180" w:author="Jessica Zaragoza" w:date="2019-08-15T13:46:00Z">
            <w:rPr>
              <w:rFonts w:ascii="Arial" w:hAnsi="Arial" w:cs="Arial"/>
              <w:sz w:val="20"/>
              <w:szCs w:val="20"/>
            </w:rPr>
          </w:rPrChange>
        </w:rPr>
        <w:t>realicen su programa de ESPECIALIDAD M</w:t>
      </w:r>
      <w:ins w:id="181" w:author="Javier Ramirez" w:date="2019-06-14T16:56:00Z">
        <w:r w:rsidR="00B72BE8" w:rsidRPr="006C6BBA">
          <w:rPr>
            <w:rFonts w:ascii="Arial" w:hAnsi="Arial" w:cs="Arial"/>
            <w:sz w:val="20"/>
            <w:szCs w:val="20"/>
            <w:rPrChange w:id="182" w:author="Jessica Zaragoza" w:date="2019-08-15T13:46:00Z">
              <w:rPr>
                <w:rFonts w:ascii="Arial" w:hAnsi="Arial" w:cs="Arial"/>
                <w:sz w:val="20"/>
                <w:szCs w:val="20"/>
              </w:rPr>
            </w:rPrChange>
          </w:rPr>
          <w:t>É</w:t>
        </w:r>
      </w:ins>
      <w:del w:id="183" w:author="Javier Ramirez" w:date="2019-06-14T16:56:00Z">
        <w:r w:rsidRPr="006C6BBA" w:rsidDel="00B72BE8">
          <w:rPr>
            <w:rFonts w:ascii="Arial" w:hAnsi="Arial" w:cs="Arial"/>
            <w:sz w:val="20"/>
            <w:szCs w:val="20"/>
            <w:rPrChange w:id="184" w:author="Jessica Zaragoza" w:date="2019-08-15T13:46:00Z">
              <w:rPr>
                <w:rFonts w:ascii="Arial" w:hAnsi="Arial" w:cs="Arial"/>
                <w:sz w:val="20"/>
                <w:szCs w:val="20"/>
              </w:rPr>
            </w:rPrChange>
          </w:rPr>
          <w:delText>E</w:delText>
        </w:r>
      </w:del>
      <w:r w:rsidRPr="006C6BBA">
        <w:rPr>
          <w:rFonts w:ascii="Arial" w:hAnsi="Arial" w:cs="Arial"/>
          <w:sz w:val="20"/>
          <w:szCs w:val="20"/>
          <w:rPrChange w:id="185" w:author="Jessica Zaragoza" w:date="2019-08-15T13:46:00Z">
            <w:rPr>
              <w:rFonts w:ascii="Arial" w:hAnsi="Arial" w:cs="Arial"/>
              <w:sz w:val="20"/>
              <w:szCs w:val="20"/>
            </w:rPr>
          </w:rPrChange>
        </w:rPr>
        <w:t xml:space="preserve">DICA en las instalaciones de </w:t>
      </w:r>
      <w:r w:rsidRPr="006C6BBA">
        <w:rPr>
          <w:rFonts w:ascii="Arial" w:hAnsi="Arial" w:cs="Arial"/>
          <w:b/>
          <w:sz w:val="20"/>
          <w:szCs w:val="20"/>
          <w:rPrChange w:id="186" w:author="Jessica Zaragoza" w:date="2019-08-15T13:46:00Z">
            <w:rPr>
              <w:rFonts w:ascii="Arial" w:hAnsi="Arial" w:cs="Arial"/>
              <w:b/>
              <w:sz w:val="20"/>
              <w:szCs w:val="20"/>
            </w:rPr>
          </w:rPrChange>
        </w:rPr>
        <w:t>“LA INSTITUCIÓN”</w:t>
      </w:r>
      <w:r w:rsidRPr="006C6BBA">
        <w:rPr>
          <w:rFonts w:ascii="Arial" w:hAnsi="Arial" w:cs="Arial"/>
          <w:sz w:val="20"/>
          <w:szCs w:val="20"/>
          <w:rPrChange w:id="187" w:author="Jessica Zaragoza" w:date="2019-08-15T13:46:00Z">
            <w:rPr>
              <w:rFonts w:ascii="Arial" w:hAnsi="Arial" w:cs="Arial"/>
              <w:sz w:val="20"/>
              <w:szCs w:val="20"/>
            </w:rPr>
          </w:rPrChange>
        </w:rPr>
        <w:t xml:space="preserve">, en adelante </w:t>
      </w:r>
      <w:r w:rsidRPr="006C6BBA">
        <w:rPr>
          <w:rFonts w:ascii="Arial" w:hAnsi="Arial" w:cs="Arial"/>
          <w:b/>
          <w:sz w:val="20"/>
          <w:szCs w:val="20"/>
          <w:rPrChange w:id="188" w:author="Jessica Zaragoza" w:date="2019-08-15T13:46:00Z">
            <w:rPr>
              <w:rFonts w:ascii="Arial" w:hAnsi="Arial" w:cs="Arial"/>
              <w:b/>
              <w:sz w:val="20"/>
              <w:szCs w:val="20"/>
            </w:rPr>
          </w:rPrChange>
        </w:rPr>
        <w:t>“El Pro</w:t>
      </w:r>
      <w:bookmarkEnd w:id="178"/>
      <w:bookmarkEnd w:id="179"/>
      <w:r w:rsidRPr="006C6BBA">
        <w:rPr>
          <w:rFonts w:ascii="Arial" w:hAnsi="Arial" w:cs="Arial"/>
          <w:b/>
          <w:sz w:val="20"/>
          <w:szCs w:val="20"/>
          <w:rPrChange w:id="189" w:author="Jessica Zaragoza" w:date="2019-08-15T13:46:00Z">
            <w:rPr>
              <w:rFonts w:ascii="Arial" w:hAnsi="Arial" w:cs="Arial"/>
              <w:b/>
              <w:sz w:val="20"/>
              <w:szCs w:val="20"/>
            </w:rPr>
          </w:rPrChange>
        </w:rPr>
        <w:t>grama”</w:t>
      </w:r>
      <w:r w:rsidRPr="006C6BBA">
        <w:rPr>
          <w:rFonts w:ascii="Arial" w:hAnsi="Arial" w:cs="Arial"/>
          <w:sz w:val="20"/>
          <w:szCs w:val="20"/>
          <w:rPrChange w:id="190" w:author="Jessica Zaragoza" w:date="2019-08-15T13:46:00Z">
            <w:rPr>
              <w:rFonts w:ascii="Arial" w:hAnsi="Arial" w:cs="Arial"/>
              <w:sz w:val="20"/>
              <w:szCs w:val="20"/>
            </w:rPr>
          </w:rPrChange>
        </w:rPr>
        <w:t>.</w:t>
      </w:r>
    </w:p>
    <w:p w:rsidR="00C769E5" w:rsidRPr="006C6BBA" w:rsidRDefault="00C769E5" w:rsidP="00C769E5">
      <w:pPr>
        <w:widowControl w:val="0"/>
        <w:autoSpaceDE w:val="0"/>
        <w:autoSpaceDN w:val="0"/>
        <w:adjustRightInd w:val="0"/>
        <w:jc w:val="both"/>
        <w:rPr>
          <w:rFonts w:ascii="Arial" w:hAnsi="Arial" w:cs="Arial"/>
          <w:sz w:val="20"/>
          <w:szCs w:val="20"/>
          <w:rPrChange w:id="191" w:author="Jessica Zaragoza" w:date="2019-08-15T13:46:00Z">
            <w:rPr>
              <w:rFonts w:ascii="Arial" w:hAnsi="Arial" w:cs="Arial"/>
              <w:sz w:val="20"/>
              <w:szCs w:val="20"/>
            </w:rPr>
          </w:rPrChange>
        </w:rPr>
      </w:pPr>
    </w:p>
    <w:p w:rsidR="00C769E5" w:rsidRPr="006C6BBA" w:rsidRDefault="00C769E5" w:rsidP="00C769E5">
      <w:pPr>
        <w:widowControl w:val="0"/>
        <w:autoSpaceDE w:val="0"/>
        <w:autoSpaceDN w:val="0"/>
        <w:adjustRightInd w:val="0"/>
        <w:jc w:val="both"/>
        <w:rPr>
          <w:rFonts w:ascii="Arial" w:hAnsi="Arial" w:cs="Arial"/>
          <w:sz w:val="20"/>
          <w:szCs w:val="20"/>
          <w:rPrChange w:id="192" w:author="Jessica Zaragoza" w:date="2019-08-15T13:46:00Z">
            <w:rPr>
              <w:rFonts w:ascii="Arial" w:hAnsi="Arial" w:cs="Arial"/>
              <w:sz w:val="20"/>
              <w:szCs w:val="20"/>
            </w:rPr>
          </w:rPrChange>
        </w:rPr>
      </w:pPr>
      <w:r w:rsidRPr="006C6BBA">
        <w:rPr>
          <w:rFonts w:ascii="Arial" w:hAnsi="Arial" w:cs="Arial"/>
          <w:b/>
          <w:sz w:val="20"/>
          <w:szCs w:val="20"/>
          <w:rPrChange w:id="193" w:author="Jessica Zaragoza" w:date="2019-08-15T13:46:00Z">
            <w:rPr>
              <w:rFonts w:ascii="Arial" w:hAnsi="Arial" w:cs="Arial"/>
              <w:b/>
              <w:sz w:val="20"/>
              <w:szCs w:val="20"/>
            </w:rPr>
          </w:rPrChange>
        </w:rPr>
        <w:t xml:space="preserve">SEGUNDA. </w:t>
      </w:r>
      <w:r w:rsidRPr="006C6BBA">
        <w:rPr>
          <w:rFonts w:ascii="Arial" w:hAnsi="Arial" w:cs="Arial"/>
          <w:sz w:val="20"/>
          <w:szCs w:val="20"/>
          <w:rPrChange w:id="194" w:author="Jessica Zaragoza" w:date="2019-08-15T13:46:00Z">
            <w:rPr>
              <w:rFonts w:ascii="Arial" w:hAnsi="Arial" w:cs="Arial"/>
              <w:sz w:val="20"/>
              <w:szCs w:val="20"/>
            </w:rPr>
          </w:rPrChange>
        </w:rPr>
        <w:t xml:space="preserve">Para efectos del presente acuerdo se considera a </w:t>
      </w:r>
      <w:r w:rsidRPr="006C6BBA">
        <w:rPr>
          <w:rFonts w:ascii="Arial" w:hAnsi="Arial" w:cs="Arial"/>
          <w:b/>
          <w:sz w:val="20"/>
          <w:szCs w:val="20"/>
          <w:rPrChange w:id="195" w:author="Jessica Zaragoza" w:date="2019-08-15T13:46:00Z">
            <w:rPr>
              <w:rFonts w:ascii="Arial" w:hAnsi="Arial" w:cs="Arial"/>
              <w:b/>
              <w:sz w:val="20"/>
              <w:szCs w:val="20"/>
            </w:rPr>
          </w:rPrChange>
        </w:rPr>
        <w:t>“El Programa”</w:t>
      </w:r>
      <w:r w:rsidRPr="006C6BBA">
        <w:rPr>
          <w:rFonts w:ascii="Arial" w:hAnsi="Arial" w:cs="Arial"/>
          <w:sz w:val="20"/>
          <w:szCs w:val="20"/>
          <w:rPrChange w:id="196" w:author="Jessica Zaragoza" w:date="2019-08-15T13:46:00Z">
            <w:rPr>
              <w:rFonts w:ascii="Arial" w:hAnsi="Arial" w:cs="Arial"/>
              <w:sz w:val="20"/>
              <w:szCs w:val="20"/>
            </w:rPr>
          </w:rPrChange>
        </w:rPr>
        <w:t xml:space="preserve">, como al ciclo académico técnico práctico que se realiza como parte de los planes de estudio de la </w:t>
      </w:r>
      <w:ins w:id="197" w:author="Javier Ramirez" w:date="2019-06-14T16:57:00Z">
        <w:r w:rsidR="00B72BE8" w:rsidRPr="006C6BBA">
          <w:rPr>
            <w:rFonts w:ascii="Arial" w:hAnsi="Arial" w:cs="Arial"/>
            <w:b/>
            <w:sz w:val="20"/>
            <w:szCs w:val="20"/>
            <w:rPrChange w:id="198" w:author="Jessica Zaragoza" w:date="2019-08-15T13:46:00Z">
              <w:rPr>
                <w:rFonts w:ascii="Arial" w:hAnsi="Arial" w:cs="Arial"/>
                <w:b/>
                <w:sz w:val="20"/>
                <w:szCs w:val="20"/>
              </w:rPr>
            </w:rPrChange>
          </w:rPr>
          <w:t>E</w:t>
        </w:r>
      </w:ins>
      <w:del w:id="199" w:author="Javier Ramirez" w:date="2019-06-14T16:57:00Z">
        <w:r w:rsidR="001A690F" w:rsidRPr="006C6BBA" w:rsidDel="00B72BE8">
          <w:rPr>
            <w:rFonts w:ascii="Arial" w:hAnsi="Arial" w:cs="Arial"/>
            <w:sz w:val="20"/>
            <w:szCs w:val="20"/>
            <w:rPrChange w:id="200" w:author="Jessica Zaragoza" w:date="2019-08-15T13:46:00Z">
              <w:rPr>
                <w:rFonts w:ascii="Arial" w:hAnsi="Arial" w:cs="Arial"/>
                <w:sz w:val="20"/>
                <w:szCs w:val="20"/>
              </w:rPr>
            </w:rPrChange>
          </w:rPr>
          <w:delText>e</w:delText>
        </w:r>
      </w:del>
      <w:r w:rsidR="00B72BE8" w:rsidRPr="006C6BBA">
        <w:rPr>
          <w:rFonts w:ascii="Arial" w:hAnsi="Arial" w:cs="Arial"/>
          <w:b/>
          <w:sz w:val="20"/>
          <w:szCs w:val="20"/>
          <w:rPrChange w:id="201" w:author="Jessica Zaragoza" w:date="2019-08-15T13:46:00Z">
            <w:rPr>
              <w:rFonts w:ascii="Arial" w:hAnsi="Arial" w:cs="Arial"/>
              <w:b/>
              <w:sz w:val="20"/>
              <w:szCs w:val="20"/>
            </w:rPr>
          </w:rPrChange>
        </w:rPr>
        <w:t>SPECIALIDAD DE CIRUGÍA GENERAL</w:t>
      </w:r>
      <w:r w:rsidR="001A690F" w:rsidRPr="006C6BBA">
        <w:rPr>
          <w:rFonts w:ascii="Arial" w:hAnsi="Arial" w:cs="Arial"/>
          <w:sz w:val="20"/>
          <w:szCs w:val="20"/>
          <w:rPrChange w:id="202" w:author="Jessica Zaragoza" w:date="2019-08-15T13:46:00Z">
            <w:rPr>
              <w:rFonts w:ascii="Arial" w:hAnsi="Arial" w:cs="Arial"/>
              <w:sz w:val="20"/>
              <w:szCs w:val="20"/>
            </w:rPr>
          </w:rPrChange>
        </w:rPr>
        <w:t xml:space="preserve">. </w:t>
      </w:r>
    </w:p>
    <w:p w:rsidR="00C769E5" w:rsidRPr="006C6BBA" w:rsidRDefault="00C769E5" w:rsidP="00C769E5">
      <w:pPr>
        <w:widowControl w:val="0"/>
        <w:autoSpaceDE w:val="0"/>
        <w:autoSpaceDN w:val="0"/>
        <w:adjustRightInd w:val="0"/>
        <w:jc w:val="both"/>
        <w:rPr>
          <w:rFonts w:ascii="Arial" w:hAnsi="Arial" w:cs="Arial"/>
          <w:sz w:val="20"/>
          <w:szCs w:val="20"/>
          <w:rPrChange w:id="203" w:author="Jessica Zaragoza" w:date="2019-08-15T13:46:00Z">
            <w:rPr>
              <w:rFonts w:ascii="Arial" w:hAnsi="Arial" w:cs="Arial"/>
              <w:sz w:val="20"/>
              <w:szCs w:val="20"/>
            </w:rPr>
          </w:rPrChange>
        </w:rPr>
      </w:pPr>
    </w:p>
    <w:p w:rsidR="00C769E5" w:rsidRPr="006C6BBA" w:rsidRDefault="00C769E5" w:rsidP="00C769E5">
      <w:pPr>
        <w:widowControl w:val="0"/>
        <w:autoSpaceDE w:val="0"/>
        <w:autoSpaceDN w:val="0"/>
        <w:adjustRightInd w:val="0"/>
        <w:jc w:val="both"/>
        <w:rPr>
          <w:rFonts w:ascii="Arial" w:hAnsi="Arial" w:cs="Arial"/>
          <w:sz w:val="20"/>
          <w:szCs w:val="20"/>
          <w:rPrChange w:id="204" w:author="Jessica Zaragoza" w:date="2019-08-15T13:46:00Z">
            <w:rPr>
              <w:rFonts w:ascii="Arial" w:hAnsi="Arial" w:cs="Arial"/>
              <w:sz w:val="20"/>
              <w:szCs w:val="20"/>
            </w:rPr>
          </w:rPrChange>
        </w:rPr>
      </w:pPr>
      <w:r w:rsidRPr="006C6BBA">
        <w:rPr>
          <w:rFonts w:ascii="Arial" w:hAnsi="Arial" w:cs="Arial"/>
          <w:b/>
          <w:sz w:val="20"/>
          <w:szCs w:val="20"/>
          <w:rPrChange w:id="205" w:author="Jessica Zaragoza" w:date="2019-08-15T13:46:00Z">
            <w:rPr>
              <w:rFonts w:ascii="Arial" w:hAnsi="Arial" w:cs="Arial"/>
              <w:b/>
              <w:sz w:val="20"/>
              <w:szCs w:val="20"/>
            </w:rPr>
          </w:rPrChange>
        </w:rPr>
        <w:t xml:space="preserve">TERCERA. </w:t>
      </w:r>
      <w:r w:rsidRPr="006C6BBA">
        <w:rPr>
          <w:rFonts w:ascii="Arial" w:hAnsi="Arial" w:cs="Arial"/>
          <w:sz w:val="20"/>
          <w:szCs w:val="20"/>
          <w:rPrChange w:id="206" w:author="Jessica Zaragoza" w:date="2019-08-15T13:46:00Z">
            <w:rPr>
              <w:rFonts w:ascii="Arial" w:hAnsi="Arial" w:cs="Arial"/>
              <w:sz w:val="20"/>
              <w:szCs w:val="20"/>
            </w:rPr>
          </w:rPrChange>
        </w:rPr>
        <w:t xml:space="preserve">Se considera </w:t>
      </w:r>
      <w:r w:rsidR="001A690F" w:rsidRPr="006C6BBA">
        <w:rPr>
          <w:rFonts w:ascii="Arial" w:hAnsi="Arial" w:cs="Arial"/>
          <w:sz w:val="20"/>
          <w:szCs w:val="20"/>
          <w:rPrChange w:id="207" w:author="Jessica Zaragoza" w:date="2019-08-15T13:46:00Z">
            <w:rPr>
              <w:rFonts w:ascii="Arial" w:hAnsi="Arial" w:cs="Arial"/>
              <w:sz w:val="20"/>
              <w:szCs w:val="20"/>
            </w:rPr>
          </w:rPrChange>
        </w:rPr>
        <w:t xml:space="preserve">un médico residente a aquel que terminó y aprobó la Licenciatura de Médico Cirujano y que sustentó y aprobó el Examen Nacional de Residencias Médicas. </w:t>
      </w:r>
    </w:p>
    <w:p w:rsidR="00C769E5" w:rsidRPr="006C6BBA" w:rsidRDefault="00C769E5" w:rsidP="00C769E5">
      <w:pPr>
        <w:widowControl w:val="0"/>
        <w:autoSpaceDE w:val="0"/>
        <w:autoSpaceDN w:val="0"/>
        <w:adjustRightInd w:val="0"/>
        <w:jc w:val="both"/>
        <w:rPr>
          <w:rFonts w:ascii="Arial" w:hAnsi="Arial" w:cs="Arial"/>
          <w:sz w:val="20"/>
          <w:szCs w:val="20"/>
          <w:rPrChange w:id="208" w:author="Jessica Zaragoza" w:date="2019-08-15T13:46:00Z">
            <w:rPr>
              <w:rFonts w:ascii="Arial" w:hAnsi="Arial" w:cs="Arial"/>
              <w:sz w:val="20"/>
              <w:szCs w:val="20"/>
            </w:rPr>
          </w:rPrChange>
        </w:rPr>
      </w:pPr>
    </w:p>
    <w:p w:rsidR="00C769E5" w:rsidRPr="006C6BBA" w:rsidRDefault="00C769E5" w:rsidP="00C769E5">
      <w:pPr>
        <w:widowControl w:val="0"/>
        <w:autoSpaceDE w:val="0"/>
        <w:autoSpaceDN w:val="0"/>
        <w:adjustRightInd w:val="0"/>
        <w:jc w:val="both"/>
        <w:rPr>
          <w:rFonts w:ascii="Arial" w:hAnsi="Arial" w:cs="Arial"/>
          <w:sz w:val="20"/>
          <w:szCs w:val="20"/>
          <w:rPrChange w:id="209" w:author="Jessica Zaragoza" w:date="2019-08-15T13:46:00Z">
            <w:rPr>
              <w:rFonts w:ascii="Arial" w:hAnsi="Arial" w:cs="Arial"/>
              <w:sz w:val="20"/>
              <w:szCs w:val="20"/>
            </w:rPr>
          </w:rPrChange>
        </w:rPr>
      </w:pPr>
      <w:r w:rsidRPr="006C6BBA">
        <w:rPr>
          <w:rFonts w:ascii="Arial" w:hAnsi="Arial" w:cs="Arial"/>
          <w:b/>
          <w:sz w:val="20"/>
          <w:szCs w:val="20"/>
          <w:rPrChange w:id="210" w:author="Jessica Zaragoza" w:date="2019-08-15T13:46:00Z">
            <w:rPr>
              <w:rFonts w:ascii="Arial" w:hAnsi="Arial" w:cs="Arial"/>
              <w:b/>
              <w:sz w:val="20"/>
              <w:szCs w:val="20"/>
            </w:rPr>
          </w:rPrChange>
        </w:rPr>
        <w:t>CUARTA.</w:t>
      </w:r>
      <w:r w:rsidRPr="006C6BBA">
        <w:rPr>
          <w:rFonts w:ascii="Arial" w:hAnsi="Arial" w:cs="Arial"/>
          <w:sz w:val="20"/>
          <w:szCs w:val="20"/>
          <w:rPrChange w:id="211" w:author="Jessica Zaragoza" w:date="2019-08-15T13:46:00Z">
            <w:rPr>
              <w:rFonts w:ascii="Arial" w:hAnsi="Arial" w:cs="Arial"/>
              <w:sz w:val="20"/>
              <w:szCs w:val="20"/>
            </w:rPr>
          </w:rPrChange>
        </w:rPr>
        <w:t xml:space="preserve"> Acuerdan las partes que </w:t>
      </w:r>
      <w:r w:rsidRPr="006C6BBA">
        <w:rPr>
          <w:rFonts w:ascii="Arial" w:hAnsi="Arial" w:cs="Arial"/>
          <w:b/>
          <w:sz w:val="20"/>
          <w:szCs w:val="20"/>
          <w:rPrChange w:id="212" w:author="Jessica Zaragoza" w:date="2019-08-15T13:46:00Z">
            <w:rPr>
              <w:rFonts w:ascii="Arial" w:hAnsi="Arial" w:cs="Arial"/>
              <w:b/>
              <w:sz w:val="20"/>
              <w:szCs w:val="20"/>
            </w:rPr>
          </w:rPrChange>
        </w:rPr>
        <w:t>“el Programa”</w:t>
      </w:r>
      <w:r w:rsidRPr="006C6BBA">
        <w:rPr>
          <w:rFonts w:ascii="Arial" w:hAnsi="Arial" w:cs="Arial"/>
          <w:sz w:val="20"/>
          <w:szCs w:val="20"/>
          <w:rPrChange w:id="213" w:author="Jessica Zaragoza" w:date="2019-08-15T13:46:00Z">
            <w:rPr>
              <w:rFonts w:ascii="Arial" w:hAnsi="Arial" w:cs="Arial"/>
              <w:sz w:val="20"/>
              <w:szCs w:val="20"/>
            </w:rPr>
          </w:rPrChange>
        </w:rPr>
        <w:t xml:space="preserve"> se regirá por el código sanitario de los Estados Unidos Mexicanos, por las disposiciones generales que regulan la organización y el funcionamiento de las instituciones educativas, por </w:t>
      </w:r>
      <w:bookmarkStart w:id="214" w:name="OLE_LINK9"/>
      <w:bookmarkStart w:id="215" w:name="OLE_LINK10"/>
      <w:r w:rsidRPr="006C6BBA">
        <w:rPr>
          <w:rFonts w:ascii="Arial" w:hAnsi="Arial" w:cs="Arial"/>
          <w:sz w:val="20"/>
          <w:szCs w:val="20"/>
          <w:rPrChange w:id="216" w:author="Jessica Zaragoza" w:date="2019-08-15T13:46:00Z">
            <w:rPr>
              <w:rFonts w:ascii="Arial" w:hAnsi="Arial" w:cs="Arial"/>
              <w:sz w:val="20"/>
              <w:szCs w:val="20"/>
            </w:rPr>
          </w:rPrChange>
        </w:rPr>
        <w:t>la NOM- 001- SSA3- 2012 para la Organización y funcionamiento de residencias médicas</w:t>
      </w:r>
      <w:bookmarkEnd w:id="214"/>
      <w:bookmarkEnd w:id="215"/>
      <w:r w:rsidRPr="006C6BBA">
        <w:rPr>
          <w:rFonts w:ascii="Arial" w:hAnsi="Arial" w:cs="Arial"/>
          <w:sz w:val="20"/>
          <w:szCs w:val="20"/>
          <w:rPrChange w:id="217" w:author="Jessica Zaragoza" w:date="2019-08-15T13:46:00Z">
            <w:rPr>
              <w:rFonts w:ascii="Arial" w:hAnsi="Arial" w:cs="Arial"/>
              <w:sz w:val="20"/>
              <w:szCs w:val="20"/>
            </w:rPr>
          </w:rPrChange>
        </w:rPr>
        <w:t>, por el presente acuerdo y por el reglamento de las actividades académicas correspondientes que celebren las instituciones de salud y las educativas, teniendo por objeto el regular los programas de Especialidades Médicas formulados por los Centros de Enseñanza de Medicina que se desarrollan en las Instituciones del Sector Salud.</w:t>
      </w:r>
    </w:p>
    <w:p w:rsidR="00C769E5" w:rsidRPr="006C6BBA" w:rsidRDefault="00C769E5" w:rsidP="00C769E5">
      <w:pPr>
        <w:widowControl w:val="0"/>
        <w:autoSpaceDE w:val="0"/>
        <w:autoSpaceDN w:val="0"/>
        <w:adjustRightInd w:val="0"/>
        <w:jc w:val="both"/>
        <w:rPr>
          <w:rFonts w:ascii="Arial" w:hAnsi="Arial" w:cs="Arial"/>
          <w:sz w:val="20"/>
          <w:szCs w:val="20"/>
          <w:rPrChange w:id="218" w:author="Jessica Zaragoza" w:date="2019-08-15T13:46:00Z">
            <w:rPr>
              <w:rFonts w:ascii="Arial" w:hAnsi="Arial" w:cs="Arial"/>
              <w:sz w:val="20"/>
              <w:szCs w:val="20"/>
            </w:rPr>
          </w:rPrChange>
        </w:rPr>
      </w:pPr>
    </w:p>
    <w:p w:rsidR="00C769E5" w:rsidRPr="006C6BBA" w:rsidRDefault="00C769E5" w:rsidP="00C769E5">
      <w:pPr>
        <w:widowControl w:val="0"/>
        <w:autoSpaceDE w:val="0"/>
        <w:autoSpaceDN w:val="0"/>
        <w:adjustRightInd w:val="0"/>
        <w:jc w:val="both"/>
        <w:rPr>
          <w:rFonts w:ascii="Arial" w:hAnsi="Arial" w:cs="Arial"/>
          <w:sz w:val="20"/>
          <w:szCs w:val="20"/>
          <w:rPrChange w:id="219" w:author="Jessica Zaragoza" w:date="2019-08-15T13:46:00Z">
            <w:rPr>
              <w:rFonts w:ascii="Arial" w:hAnsi="Arial" w:cs="Arial"/>
              <w:sz w:val="20"/>
              <w:szCs w:val="20"/>
            </w:rPr>
          </w:rPrChange>
        </w:rPr>
      </w:pPr>
      <w:r w:rsidRPr="006C6BBA">
        <w:rPr>
          <w:rFonts w:ascii="Arial" w:hAnsi="Arial" w:cs="Arial"/>
          <w:b/>
          <w:sz w:val="20"/>
          <w:szCs w:val="20"/>
          <w:rPrChange w:id="220" w:author="Jessica Zaragoza" w:date="2019-08-15T13:46:00Z">
            <w:rPr>
              <w:rFonts w:ascii="Arial" w:hAnsi="Arial" w:cs="Arial"/>
              <w:b/>
              <w:sz w:val="20"/>
              <w:szCs w:val="20"/>
            </w:rPr>
          </w:rPrChange>
        </w:rPr>
        <w:t xml:space="preserve">QUINTA. </w:t>
      </w:r>
      <w:r w:rsidRPr="006C6BBA">
        <w:rPr>
          <w:rFonts w:ascii="Arial" w:hAnsi="Arial" w:cs="Arial"/>
          <w:sz w:val="20"/>
          <w:szCs w:val="20"/>
          <w:rPrChange w:id="221" w:author="Jessica Zaragoza" w:date="2019-08-15T13:46:00Z">
            <w:rPr>
              <w:rFonts w:ascii="Arial" w:hAnsi="Arial" w:cs="Arial"/>
              <w:sz w:val="20"/>
              <w:szCs w:val="20"/>
            </w:rPr>
          </w:rPrChange>
        </w:rPr>
        <w:t xml:space="preserve">Las partes acuerdan que </w:t>
      </w:r>
      <w:r w:rsidRPr="006C6BBA">
        <w:rPr>
          <w:rFonts w:ascii="Arial" w:hAnsi="Arial" w:cs="Arial"/>
          <w:b/>
          <w:sz w:val="20"/>
          <w:szCs w:val="20"/>
          <w:rPrChange w:id="222" w:author="Jessica Zaragoza" w:date="2019-08-15T13:46:00Z">
            <w:rPr>
              <w:rFonts w:ascii="Arial" w:hAnsi="Arial" w:cs="Arial"/>
              <w:b/>
              <w:sz w:val="20"/>
              <w:szCs w:val="20"/>
            </w:rPr>
          </w:rPrChange>
        </w:rPr>
        <w:t>“LA INSTITUCIÓN”</w:t>
      </w:r>
      <w:r w:rsidRPr="006C6BBA">
        <w:rPr>
          <w:rFonts w:ascii="Arial" w:hAnsi="Arial" w:cs="Arial"/>
          <w:sz w:val="20"/>
          <w:szCs w:val="20"/>
          <w:rPrChange w:id="223" w:author="Jessica Zaragoza" w:date="2019-08-15T13:46:00Z">
            <w:rPr>
              <w:rFonts w:ascii="Arial" w:hAnsi="Arial" w:cs="Arial"/>
              <w:sz w:val="20"/>
              <w:szCs w:val="20"/>
            </w:rPr>
          </w:rPrChange>
        </w:rPr>
        <w:t xml:space="preserve"> determinará el número de plazas para cada ciclo escolar, así como será la responsable del proceso de selección de los alumnos y se lo notificará por escrito a </w:t>
      </w:r>
      <w:r w:rsidRPr="006C6BBA">
        <w:rPr>
          <w:rFonts w:ascii="Arial" w:hAnsi="Arial" w:cs="Arial"/>
          <w:sz w:val="20"/>
          <w:szCs w:val="20"/>
          <w:lang w:val="es-MX"/>
          <w:rPrChange w:id="224" w:author="Jessica Zaragoza" w:date="2019-08-15T13:46:00Z">
            <w:rPr>
              <w:rFonts w:ascii="Arial" w:hAnsi="Arial" w:cs="Arial"/>
              <w:sz w:val="20"/>
              <w:szCs w:val="20"/>
              <w:lang w:val="es-MX"/>
            </w:rPr>
          </w:rPrChange>
        </w:rPr>
        <w:t xml:space="preserve">la Jefatura de Posgrado de </w:t>
      </w:r>
      <w:r w:rsidRPr="006C6BBA">
        <w:rPr>
          <w:rFonts w:ascii="Arial" w:hAnsi="Arial" w:cs="Arial"/>
          <w:b/>
          <w:sz w:val="20"/>
          <w:szCs w:val="20"/>
          <w:lang w:val="es-MX"/>
          <w:rPrChange w:id="225" w:author="Jessica Zaragoza" w:date="2019-08-15T13:46:00Z">
            <w:rPr>
              <w:rFonts w:ascii="Arial" w:hAnsi="Arial" w:cs="Arial"/>
              <w:b/>
              <w:sz w:val="20"/>
              <w:szCs w:val="20"/>
              <w:lang w:val="es-MX"/>
            </w:rPr>
          </w:rPrChange>
        </w:rPr>
        <w:t>“LA SALLE”</w:t>
      </w:r>
      <w:r w:rsidRPr="006C6BBA">
        <w:rPr>
          <w:rFonts w:ascii="Arial" w:hAnsi="Arial" w:cs="Arial"/>
          <w:sz w:val="20"/>
          <w:szCs w:val="20"/>
          <w:rPrChange w:id="226" w:author="Jessica Zaragoza" w:date="2019-08-15T13:46:00Z">
            <w:rPr>
              <w:rFonts w:ascii="Arial" w:hAnsi="Arial" w:cs="Arial"/>
              <w:sz w:val="20"/>
              <w:szCs w:val="20"/>
            </w:rPr>
          </w:rPrChange>
        </w:rPr>
        <w:t xml:space="preserve"> entre los meses de </w:t>
      </w:r>
      <w:r w:rsidRPr="006C6BBA">
        <w:rPr>
          <w:rFonts w:ascii="Arial" w:hAnsi="Arial" w:cs="Arial"/>
          <w:b/>
          <w:sz w:val="20"/>
          <w:szCs w:val="20"/>
          <w:rPrChange w:id="227" w:author="Jessica Zaragoza" w:date="2019-08-15T13:46:00Z">
            <w:rPr>
              <w:rFonts w:ascii="Arial" w:hAnsi="Arial" w:cs="Arial"/>
              <w:b/>
              <w:sz w:val="20"/>
              <w:szCs w:val="20"/>
            </w:rPr>
          </w:rPrChange>
        </w:rPr>
        <w:t>julio y octubre</w:t>
      </w:r>
      <w:r w:rsidRPr="006C6BBA">
        <w:rPr>
          <w:rFonts w:ascii="Arial" w:hAnsi="Arial" w:cs="Arial"/>
          <w:sz w:val="20"/>
          <w:szCs w:val="20"/>
          <w:rPrChange w:id="228" w:author="Jessica Zaragoza" w:date="2019-08-15T13:46:00Z">
            <w:rPr>
              <w:rFonts w:ascii="Arial" w:hAnsi="Arial" w:cs="Arial"/>
              <w:sz w:val="20"/>
              <w:szCs w:val="20"/>
            </w:rPr>
          </w:rPrChange>
        </w:rPr>
        <w:t xml:space="preserve">. </w:t>
      </w:r>
    </w:p>
    <w:p w:rsidR="00C769E5" w:rsidRPr="006C6BBA" w:rsidRDefault="00C769E5" w:rsidP="00C769E5">
      <w:pPr>
        <w:widowControl w:val="0"/>
        <w:autoSpaceDE w:val="0"/>
        <w:autoSpaceDN w:val="0"/>
        <w:adjustRightInd w:val="0"/>
        <w:jc w:val="both"/>
        <w:rPr>
          <w:rFonts w:ascii="Arial" w:hAnsi="Arial" w:cs="Arial"/>
          <w:sz w:val="20"/>
          <w:szCs w:val="20"/>
          <w:rPrChange w:id="229" w:author="Jessica Zaragoza" w:date="2019-08-15T13:46:00Z">
            <w:rPr>
              <w:rFonts w:ascii="Arial" w:hAnsi="Arial" w:cs="Arial"/>
              <w:sz w:val="20"/>
              <w:szCs w:val="20"/>
            </w:rPr>
          </w:rPrChange>
        </w:rPr>
      </w:pPr>
    </w:p>
    <w:p w:rsidR="00C769E5" w:rsidRPr="006C6BBA" w:rsidRDefault="00C769E5" w:rsidP="00C769E5">
      <w:pPr>
        <w:widowControl w:val="0"/>
        <w:autoSpaceDE w:val="0"/>
        <w:autoSpaceDN w:val="0"/>
        <w:adjustRightInd w:val="0"/>
        <w:jc w:val="both"/>
        <w:rPr>
          <w:rFonts w:ascii="Arial" w:hAnsi="Arial" w:cs="Arial"/>
          <w:sz w:val="20"/>
          <w:szCs w:val="20"/>
          <w:rPrChange w:id="230" w:author="Jessica Zaragoza" w:date="2019-08-15T13:46:00Z">
            <w:rPr>
              <w:rFonts w:ascii="Arial" w:hAnsi="Arial" w:cs="Arial"/>
              <w:sz w:val="20"/>
              <w:szCs w:val="20"/>
            </w:rPr>
          </w:rPrChange>
        </w:rPr>
      </w:pPr>
      <w:r w:rsidRPr="006C6BBA">
        <w:rPr>
          <w:rFonts w:ascii="Arial" w:hAnsi="Arial" w:cs="Arial"/>
          <w:b/>
          <w:sz w:val="20"/>
          <w:szCs w:val="20"/>
          <w:rPrChange w:id="231" w:author="Jessica Zaragoza" w:date="2019-08-15T13:46:00Z">
            <w:rPr>
              <w:rFonts w:ascii="Arial" w:hAnsi="Arial" w:cs="Arial"/>
              <w:b/>
              <w:sz w:val="20"/>
              <w:szCs w:val="20"/>
            </w:rPr>
          </w:rPrChange>
        </w:rPr>
        <w:t>SEXTA.</w:t>
      </w:r>
      <w:r w:rsidRPr="006C6BBA">
        <w:rPr>
          <w:rFonts w:ascii="Arial" w:hAnsi="Arial" w:cs="Arial"/>
          <w:sz w:val="20"/>
          <w:szCs w:val="20"/>
          <w:rPrChange w:id="232" w:author="Jessica Zaragoza" w:date="2019-08-15T13:46:00Z">
            <w:rPr>
              <w:rFonts w:ascii="Arial" w:hAnsi="Arial" w:cs="Arial"/>
              <w:sz w:val="20"/>
              <w:szCs w:val="20"/>
            </w:rPr>
          </w:rPrChange>
        </w:rPr>
        <w:t xml:space="preserve"> Corresponde a la Jefatura de Posgrado de </w:t>
      </w:r>
      <w:r w:rsidRPr="006C6BBA">
        <w:rPr>
          <w:rFonts w:ascii="Arial" w:hAnsi="Arial" w:cs="Arial"/>
          <w:b/>
          <w:sz w:val="20"/>
          <w:szCs w:val="20"/>
          <w:rPrChange w:id="233" w:author="Jessica Zaragoza" w:date="2019-08-15T13:46:00Z">
            <w:rPr>
              <w:rFonts w:ascii="Arial" w:hAnsi="Arial" w:cs="Arial"/>
              <w:b/>
              <w:sz w:val="20"/>
              <w:szCs w:val="20"/>
            </w:rPr>
          </w:rPrChange>
        </w:rPr>
        <w:t>“LA SALLE”</w:t>
      </w:r>
      <w:r w:rsidRPr="006C6BBA">
        <w:rPr>
          <w:rFonts w:ascii="Arial" w:hAnsi="Arial" w:cs="Arial"/>
          <w:sz w:val="20"/>
          <w:szCs w:val="20"/>
          <w:rPrChange w:id="234" w:author="Jessica Zaragoza" w:date="2019-08-15T13:46:00Z">
            <w:rPr>
              <w:rFonts w:ascii="Arial" w:hAnsi="Arial" w:cs="Arial"/>
              <w:sz w:val="20"/>
              <w:szCs w:val="20"/>
            </w:rPr>
          </w:rPrChange>
        </w:rPr>
        <w:t xml:space="preserve">, elaborar los programas académicos específicos para la enseñanza </w:t>
      </w:r>
      <w:r w:rsidRPr="006C6BBA">
        <w:rPr>
          <w:rFonts w:ascii="Arial" w:hAnsi="Arial" w:cs="Arial"/>
          <w:i/>
          <w:sz w:val="20"/>
          <w:szCs w:val="20"/>
          <w:rPrChange w:id="235" w:author="Jessica Zaragoza" w:date="2019-08-15T13:46:00Z">
            <w:rPr>
              <w:rFonts w:ascii="Arial" w:hAnsi="Arial" w:cs="Arial"/>
              <w:i/>
              <w:sz w:val="20"/>
              <w:szCs w:val="20"/>
            </w:rPr>
          </w:rPrChange>
        </w:rPr>
        <w:t>teórico-práctica</w:t>
      </w:r>
      <w:r w:rsidRPr="006C6BBA">
        <w:rPr>
          <w:rFonts w:ascii="Arial" w:hAnsi="Arial" w:cs="Arial"/>
          <w:sz w:val="20"/>
          <w:szCs w:val="20"/>
          <w:rPrChange w:id="236" w:author="Jessica Zaragoza" w:date="2019-08-15T13:46:00Z">
            <w:rPr>
              <w:rFonts w:ascii="Arial" w:hAnsi="Arial" w:cs="Arial"/>
              <w:sz w:val="20"/>
              <w:szCs w:val="20"/>
            </w:rPr>
          </w:rPrChange>
        </w:rPr>
        <w:t>; mismos que deberán ser acordes con las disposiciones legales que regulan a las Instituciones de Salud y a las Educativas, así como a la autonomía de la que gocen las Universidades en los términos del artículo tercero de la Constitución Política de los Estados Unidos Mexicanos.</w:t>
      </w:r>
    </w:p>
    <w:p w:rsidR="00C769E5" w:rsidRPr="006C6BBA" w:rsidRDefault="00C769E5" w:rsidP="00C769E5">
      <w:pPr>
        <w:widowControl w:val="0"/>
        <w:autoSpaceDE w:val="0"/>
        <w:autoSpaceDN w:val="0"/>
        <w:adjustRightInd w:val="0"/>
        <w:jc w:val="both"/>
        <w:rPr>
          <w:rFonts w:ascii="Arial" w:hAnsi="Arial" w:cs="Arial"/>
          <w:sz w:val="20"/>
          <w:szCs w:val="20"/>
          <w:rPrChange w:id="237" w:author="Jessica Zaragoza" w:date="2019-08-15T13:46:00Z">
            <w:rPr>
              <w:rFonts w:ascii="Arial" w:hAnsi="Arial" w:cs="Arial"/>
              <w:sz w:val="20"/>
              <w:szCs w:val="20"/>
            </w:rPr>
          </w:rPrChange>
        </w:rPr>
      </w:pPr>
    </w:p>
    <w:p w:rsidR="00C769E5" w:rsidRPr="006C6BBA" w:rsidRDefault="00C769E5" w:rsidP="00C769E5">
      <w:pPr>
        <w:jc w:val="both"/>
        <w:rPr>
          <w:rFonts w:ascii="Arial" w:hAnsi="Arial" w:cs="Arial"/>
          <w:sz w:val="20"/>
          <w:szCs w:val="20"/>
          <w:lang w:val="es-MX"/>
          <w:rPrChange w:id="238" w:author="Jessica Zaragoza" w:date="2019-08-15T13:46:00Z">
            <w:rPr>
              <w:rFonts w:ascii="Arial" w:hAnsi="Arial" w:cs="Arial"/>
              <w:sz w:val="20"/>
              <w:szCs w:val="20"/>
              <w:lang w:val="es-MX"/>
            </w:rPr>
          </w:rPrChange>
        </w:rPr>
      </w:pPr>
      <w:r w:rsidRPr="006C6BBA">
        <w:rPr>
          <w:rFonts w:ascii="Arial" w:hAnsi="Arial" w:cs="Arial"/>
          <w:b/>
          <w:sz w:val="20"/>
          <w:szCs w:val="20"/>
          <w:rPrChange w:id="239" w:author="Jessica Zaragoza" w:date="2019-08-15T13:46:00Z">
            <w:rPr>
              <w:rFonts w:ascii="Arial" w:hAnsi="Arial" w:cs="Arial"/>
              <w:b/>
              <w:sz w:val="20"/>
              <w:szCs w:val="20"/>
            </w:rPr>
          </w:rPrChange>
        </w:rPr>
        <w:t>SÉPTIMA.</w:t>
      </w:r>
      <w:r w:rsidRPr="006C6BBA">
        <w:rPr>
          <w:rFonts w:ascii="Arial" w:hAnsi="Arial" w:cs="Arial"/>
          <w:sz w:val="20"/>
          <w:szCs w:val="20"/>
          <w:rPrChange w:id="240" w:author="Jessica Zaragoza" w:date="2019-08-15T13:46:00Z">
            <w:rPr>
              <w:rFonts w:ascii="Arial" w:hAnsi="Arial" w:cs="Arial"/>
              <w:sz w:val="20"/>
              <w:szCs w:val="20"/>
            </w:rPr>
          </w:rPrChange>
        </w:rPr>
        <w:t xml:space="preserve"> </w:t>
      </w:r>
      <w:r w:rsidRPr="006C6BBA">
        <w:rPr>
          <w:rFonts w:ascii="Arial" w:hAnsi="Arial" w:cs="Arial"/>
          <w:b/>
          <w:sz w:val="20"/>
          <w:szCs w:val="20"/>
          <w:lang w:val="es-MX"/>
          <w:rPrChange w:id="241" w:author="Jessica Zaragoza" w:date="2019-08-15T13:46:00Z">
            <w:rPr>
              <w:rFonts w:ascii="Arial" w:hAnsi="Arial" w:cs="Arial"/>
              <w:b/>
              <w:sz w:val="20"/>
              <w:szCs w:val="20"/>
              <w:lang w:val="es-MX"/>
            </w:rPr>
          </w:rPrChange>
        </w:rPr>
        <w:t>“LA INSTITUCIÓN”</w:t>
      </w:r>
      <w:r w:rsidRPr="006C6BBA">
        <w:rPr>
          <w:rFonts w:ascii="Arial" w:hAnsi="Arial" w:cs="Arial"/>
          <w:sz w:val="20"/>
          <w:szCs w:val="20"/>
          <w:rPrChange w:id="242" w:author="Jessica Zaragoza" w:date="2019-08-15T13:46:00Z">
            <w:rPr>
              <w:rFonts w:ascii="Arial" w:hAnsi="Arial" w:cs="Arial"/>
              <w:sz w:val="20"/>
              <w:szCs w:val="20"/>
            </w:rPr>
          </w:rPrChange>
        </w:rPr>
        <w:t xml:space="preserve"> otorgará a los estudiantes una carta de aceptación dirigida a la Jefatura de Posgrado de </w:t>
      </w:r>
      <w:r w:rsidRPr="006C6BBA">
        <w:rPr>
          <w:rFonts w:ascii="Arial" w:hAnsi="Arial" w:cs="Arial"/>
          <w:b/>
          <w:sz w:val="20"/>
          <w:szCs w:val="20"/>
          <w:rPrChange w:id="243" w:author="Jessica Zaragoza" w:date="2019-08-15T13:46:00Z">
            <w:rPr>
              <w:rFonts w:ascii="Arial" w:hAnsi="Arial" w:cs="Arial"/>
              <w:b/>
              <w:sz w:val="20"/>
              <w:szCs w:val="20"/>
            </w:rPr>
          </w:rPrChange>
        </w:rPr>
        <w:t>“LA SALLE”</w:t>
      </w:r>
      <w:r w:rsidRPr="006C6BBA">
        <w:rPr>
          <w:rFonts w:ascii="Arial" w:hAnsi="Arial" w:cs="Arial"/>
          <w:sz w:val="20"/>
          <w:szCs w:val="20"/>
          <w:rPrChange w:id="244" w:author="Jessica Zaragoza" w:date="2019-08-15T13:46:00Z">
            <w:rPr>
              <w:rFonts w:ascii="Arial" w:hAnsi="Arial" w:cs="Arial"/>
              <w:sz w:val="20"/>
              <w:szCs w:val="20"/>
            </w:rPr>
          </w:rPrChange>
        </w:rPr>
        <w:t>, en la que especificará el área en la que el estudiante realizará su especialidad o según el caso alta especialidad, con fecha de inicio y terminación.</w:t>
      </w:r>
    </w:p>
    <w:p w:rsidR="00C769E5" w:rsidRPr="006C6BBA" w:rsidRDefault="00C769E5" w:rsidP="00C769E5">
      <w:pPr>
        <w:widowControl w:val="0"/>
        <w:autoSpaceDE w:val="0"/>
        <w:autoSpaceDN w:val="0"/>
        <w:adjustRightInd w:val="0"/>
        <w:jc w:val="both"/>
        <w:rPr>
          <w:rFonts w:ascii="Arial" w:hAnsi="Arial" w:cs="Arial"/>
          <w:sz w:val="20"/>
          <w:szCs w:val="20"/>
          <w:rPrChange w:id="245" w:author="Jessica Zaragoza" w:date="2019-08-15T13:46:00Z">
            <w:rPr>
              <w:rFonts w:ascii="Arial" w:hAnsi="Arial" w:cs="Arial"/>
              <w:sz w:val="20"/>
              <w:szCs w:val="20"/>
            </w:rPr>
          </w:rPrChange>
        </w:rPr>
      </w:pPr>
    </w:p>
    <w:p w:rsidR="00C769E5" w:rsidRPr="006C6BBA" w:rsidRDefault="00C769E5" w:rsidP="00C769E5">
      <w:pPr>
        <w:widowControl w:val="0"/>
        <w:autoSpaceDE w:val="0"/>
        <w:autoSpaceDN w:val="0"/>
        <w:adjustRightInd w:val="0"/>
        <w:jc w:val="both"/>
        <w:rPr>
          <w:rFonts w:ascii="Arial" w:hAnsi="Arial" w:cs="Arial"/>
          <w:sz w:val="20"/>
          <w:szCs w:val="20"/>
          <w:rPrChange w:id="246" w:author="Jessica Zaragoza" w:date="2019-08-15T13:46:00Z">
            <w:rPr>
              <w:rFonts w:ascii="Arial" w:hAnsi="Arial" w:cs="Arial"/>
              <w:sz w:val="20"/>
              <w:szCs w:val="20"/>
            </w:rPr>
          </w:rPrChange>
        </w:rPr>
      </w:pPr>
      <w:r w:rsidRPr="006C6BBA">
        <w:rPr>
          <w:rFonts w:ascii="Arial" w:hAnsi="Arial" w:cs="Arial"/>
          <w:b/>
          <w:sz w:val="20"/>
          <w:szCs w:val="20"/>
          <w:rPrChange w:id="247" w:author="Jessica Zaragoza" w:date="2019-08-15T13:46:00Z">
            <w:rPr>
              <w:rFonts w:ascii="Arial" w:hAnsi="Arial" w:cs="Arial"/>
              <w:b/>
              <w:sz w:val="20"/>
              <w:szCs w:val="20"/>
            </w:rPr>
          </w:rPrChange>
        </w:rPr>
        <w:t>“LA SALLE”</w:t>
      </w:r>
      <w:r w:rsidRPr="006C6BBA">
        <w:rPr>
          <w:rFonts w:ascii="Arial" w:hAnsi="Arial" w:cs="Arial"/>
          <w:sz w:val="20"/>
          <w:szCs w:val="20"/>
          <w:rPrChange w:id="248" w:author="Jessica Zaragoza" w:date="2019-08-15T13:46:00Z">
            <w:rPr>
              <w:rFonts w:ascii="Arial" w:hAnsi="Arial" w:cs="Arial"/>
              <w:sz w:val="20"/>
              <w:szCs w:val="20"/>
            </w:rPr>
          </w:rPrChange>
        </w:rPr>
        <w:t xml:space="preserve"> otorgará Reconocimiento Institucional a los profesores, titulares, adjuntos, asociados, invitados, que se encuentren en el Programa vigente. Para lo cual, </w:t>
      </w:r>
      <w:r w:rsidRPr="006C6BBA">
        <w:rPr>
          <w:rFonts w:ascii="Arial" w:hAnsi="Arial" w:cs="Arial"/>
          <w:b/>
          <w:sz w:val="20"/>
          <w:szCs w:val="20"/>
          <w:rPrChange w:id="249" w:author="Jessica Zaragoza" w:date="2019-08-15T13:46:00Z">
            <w:rPr>
              <w:rFonts w:ascii="Arial" w:hAnsi="Arial" w:cs="Arial"/>
              <w:b/>
              <w:sz w:val="20"/>
              <w:szCs w:val="20"/>
            </w:rPr>
          </w:rPrChange>
        </w:rPr>
        <w:t>“LA INSTITUCIÓN”</w:t>
      </w:r>
      <w:r w:rsidRPr="006C6BBA">
        <w:rPr>
          <w:rFonts w:ascii="Arial" w:hAnsi="Arial" w:cs="Arial"/>
          <w:sz w:val="20"/>
          <w:szCs w:val="20"/>
          <w:rPrChange w:id="250" w:author="Jessica Zaragoza" w:date="2019-08-15T13:46:00Z">
            <w:rPr>
              <w:rFonts w:ascii="Arial" w:hAnsi="Arial" w:cs="Arial"/>
              <w:sz w:val="20"/>
              <w:szCs w:val="20"/>
            </w:rPr>
          </w:rPrChange>
        </w:rPr>
        <w:t xml:space="preserve"> entregará a </w:t>
      </w:r>
      <w:r w:rsidRPr="006C6BBA">
        <w:rPr>
          <w:rFonts w:ascii="Arial" w:hAnsi="Arial" w:cs="Arial"/>
          <w:b/>
          <w:sz w:val="20"/>
          <w:szCs w:val="20"/>
          <w:rPrChange w:id="251" w:author="Jessica Zaragoza" w:date="2019-08-15T13:46:00Z">
            <w:rPr>
              <w:rFonts w:ascii="Arial" w:hAnsi="Arial" w:cs="Arial"/>
              <w:b/>
              <w:sz w:val="20"/>
              <w:szCs w:val="20"/>
            </w:rPr>
          </w:rPrChange>
        </w:rPr>
        <w:t xml:space="preserve">“LA SALLE” </w:t>
      </w:r>
      <w:r w:rsidRPr="006C6BBA">
        <w:rPr>
          <w:rFonts w:ascii="Arial" w:hAnsi="Arial" w:cs="Arial"/>
          <w:sz w:val="20"/>
          <w:szCs w:val="20"/>
          <w:rPrChange w:id="252" w:author="Jessica Zaragoza" w:date="2019-08-15T13:46:00Z">
            <w:rPr>
              <w:rFonts w:ascii="Arial" w:hAnsi="Arial" w:cs="Arial"/>
              <w:sz w:val="20"/>
              <w:szCs w:val="20"/>
            </w:rPr>
          </w:rPrChange>
        </w:rPr>
        <w:t>la lista de dichos profesores indicando el nombre y la materia a impartir.</w:t>
      </w:r>
    </w:p>
    <w:p w:rsidR="00C769E5" w:rsidRPr="006C6BBA" w:rsidRDefault="00C769E5" w:rsidP="00C769E5">
      <w:pPr>
        <w:widowControl w:val="0"/>
        <w:autoSpaceDE w:val="0"/>
        <w:autoSpaceDN w:val="0"/>
        <w:adjustRightInd w:val="0"/>
        <w:jc w:val="both"/>
        <w:rPr>
          <w:rFonts w:ascii="Arial" w:hAnsi="Arial" w:cs="Arial"/>
          <w:sz w:val="20"/>
          <w:szCs w:val="20"/>
          <w:rPrChange w:id="253" w:author="Jessica Zaragoza" w:date="2019-08-15T13:46:00Z">
            <w:rPr>
              <w:rFonts w:ascii="Arial" w:hAnsi="Arial" w:cs="Arial"/>
              <w:sz w:val="20"/>
              <w:szCs w:val="20"/>
            </w:rPr>
          </w:rPrChange>
        </w:rPr>
      </w:pPr>
    </w:p>
    <w:p w:rsidR="00C769E5" w:rsidRPr="006C6BBA" w:rsidRDefault="00C769E5" w:rsidP="00C769E5">
      <w:pPr>
        <w:widowControl w:val="0"/>
        <w:autoSpaceDE w:val="0"/>
        <w:autoSpaceDN w:val="0"/>
        <w:adjustRightInd w:val="0"/>
        <w:jc w:val="both"/>
        <w:rPr>
          <w:rFonts w:ascii="Arial" w:hAnsi="Arial" w:cs="Arial"/>
          <w:sz w:val="20"/>
          <w:szCs w:val="20"/>
          <w:rPrChange w:id="254" w:author="Jessica Zaragoza" w:date="2019-08-15T13:46:00Z">
            <w:rPr>
              <w:rFonts w:ascii="Arial" w:hAnsi="Arial" w:cs="Arial"/>
              <w:sz w:val="20"/>
              <w:szCs w:val="20"/>
            </w:rPr>
          </w:rPrChange>
        </w:rPr>
      </w:pPr>
      <w:r w:rsidRPr="006C6BBA">
        <w:rPr>
          <w:rFonts w:ascii="Arial" w:hAnsi="Arial" w:cs="Arial"/>
          <w:sz w:val="20"/>
          <w:szCs w:val="20"/>
          <w:rPrChange w:id="255" w:author="Jessica Zaragoza" w:date="2019-08-15T13:46:00Z">
            <w:rPr>
              <w:rFonts w:ascii="Arial" w:hAnsi="Arial" w:cs="Arial"/>
              <w:sz w:val="20"/>
              <w:szCs w:val="20"/>
            </w:rPr>
          </w:rPrChange>
        </w:rPr>
        <w:t xml:space="preserve">Por otro lado, durante la vigencia del presente instrumento los profesores titulares y adjuntos de </w:t>
      </w:r>
      <w:r w:rsidRPr="006C6BBA">
        <w:rPr>
          <w:rFonts w:ascii="Arial" w:hAnsi="Arial" w:cs="Arial"/>
          <w:b/>
          <w:sz w:val="20"/>
          <w:szCs w:val="20"/>
          <w:rPrChange w:id="256" w:author="Jessica Zaragoza" w:date="2019-08-15T13:46:00Z">
            <w:rPr>
              <w:rFonts w:ascii="Arial" w:hAnsi="Arial" w:cs="Arial"/>
              <w:b/>
              <w:sz w:val="20"/>
              <w:szCs w:val="20"/>
            </w:rPr>
          </w:rPrChange>
        </w:rPr>
        <w:t>“LA INSTITUCIÓN”</w:t>
      </w:r>
      <w:r w:rsidRPr="006C6BBA">
        <w:rPr>
          <w:rFonts w:ascii="Arial" w:hAnsi="Arial" w:cs="Arial"/>
          <w:sz w:val="20"/>
          <w:szCs w:val="20"/>
          <w:rPrChange w:id="257" w:author="Jessica Zaragoza" w:date="2019-08-15T13:46:00Z">
            <w:rPr>
              <w:rFonts w:ascii="Arial" w:hAnsi="Arial" w:cs="Arial"/>
              <w:sz w:val="20"/>
              <w:szCs w:val="20"/>
            </w:rPr>
          </w:rPrChange>
        </w:rPr>
        <w:t xml:space="preserve"> tendrán el acceso a la Biblioteca de </w:t>
      </w:r>
      <w:r w:rsidRPr="006C6BBA">
        <w:rPr>
          <w:rFonts w:ascii="Arial" w:hAnsi="Arial" w:cs="Arial"/>
          <w:b/>
          <w:sz w:val="20"/>
          <w:szCs w:val="20"/>
          <w:rPrChange w:id="258" w:author="Jessica Zaragoza" w:date="2019-08-15T13:46:00Z">
            <w:rPr>
              <w:rFonts w:ascii="Arial" w:hAnsi="Arial" w:cs="Arial"/>
              <w:b/>
              <w:sz w:val="20"/>
              <w:szCs w:val="20"/>
            </w:rPr>
          </w:rPrChange>
        </w:rPr>
        <w:t>“LA SALLE”</w:t>
      </w:r>
      <w:r w:rsidRPr="006C6BBA">
        <w:rPr>
          <w:rFonts w:ascii="Arial" w:hAnsi="Arial" w:cs="Arial"/>
          <w:sz w:val="20"/>
          <w:szCs w:val="20"/>
          <w:rPrChange w:id="259" w:author="Jessica Zaragoza" w:date="2019-08-15T13:46:00Z">
            <w:rPr>
              <w:rFonts w:ascii="Arial" w:hAnsi="Arial" w:cs="Arial"/>
              <w:sz w:val="20"/>
              <w:szCs w:val="20"/>
            </w:rPr>
          </w:rPrChange>
        </w:rPr>
        <w:t xml:space="preserve">, mismos que se obligan a conocer y respetar la normatividad de </w:t>
      </w:r>
      <w:r w:rsidRPr="006C6BBA">
        <w:rPr>
          <w:rFonts w:ascii="Arial" w:hAnsi="Arial" w:cs="Arial"/>
          <w:b/>
          <w:sz w:val="20"/>
          <w:szCs w:val="20"/>
          <w:rPrChange w:id="260" w:author="Jessica Zaragoza" w:date="2019-08-15T13:46:00Z">
            <w:rPr>
              <w:rFonts w:ascii="Arial" w:hAnsi="Arial" w:cs="Arial"/>
              <w:b/>
              <w:sz w:val="20"/>
              <w:szCs w:val="20"/>
            </w:rPr>
          </w:rPrChange>
        </w:rPr>
        <w:t>“LA SALLE”</w:t>
      </w:r>
      <w:r w:rsidRPr="006C6BBA">
        <w:rPr>
          <w:rFonts w:ascii="Arial" w:hAnsi="Arial" w:cs="Arial"/>
          <w:sz w:val="20"/>
          <w:szCs w:val="20"/>
          <w:rPrChange w:id="261" w:author="Jessica Zaragoza" w:date="2019-08-15T13:46:00Z">
            <w:rPr>
              <w:rFonts w:ascii="Arial" w:hAnsi="Arial" w:cs="Arial"/>
              <w:sz w:val="20"/>
              <w:szCs w:val="20"/>
            </w:rPr>
          </w:rPrChange>
        </w:rPr>
        <w:t xml:space="preserve">. </w:t>
      </w:r>
    </w:p>
    <w:p w:rsidR="00C769E5" w:rsidRPr="006C6BBA" w:rsidRDefault="00C769E5" w:rsidP="00C769E5">
      <w:pPr>
        <w:widowControl w:val="0"/>
        <w:autoSpaceDE w:val="0"/>
        <w:autoSpaceDN w:val="0"/>
        <w:adjustRightInd w:val="0"/>
        <w:jc w:val="both"/>
        <w:rPr>
          <w:rFonts w:ascii="Arial" w:hAnsi="Arial" w:cs="Arial"/>
          <w:sz w:val="20"/>
          <w:szCs w:val="20"/>
          <w:rPrChange w:id="262" w:author="Jessica Zaragoza" w:date="2019-08-15T13:46:00Z">
            <w:rPr>
              <w:rFonts w:ascii="Arial" w:hAnsi="Arial" w:cs="Arial"/>
              <w:sz w:val="20"/>
              <w:szCs w:val="20"/>
            </w:rPr>
          </w:rPrChange>
        </w:rPr>
      </w:pPr>
    </w:p>
    <w:p w:rsidR="00C769E5" w:rsidRPr="006C6BBA" w:rsidRDefault="00C769E5" w:rsidP="00C769E5">
      <w:pPr>
        <w:widowControl w:val="0"/>
        <w:autoSpaceDE w:val="0"/>
        <w:autoSpaceDN w:val="0"/>
        <w:adjustRightInd w:val="0"/>
        <w:jc w:val="both"/>
        <w:rPr>
          <w:rFonts w:ascii="Arial" w:hAnsi="Arial" w:cs="Arial"/>
          <w:sz w:val="20"/>
          <w:szCs w:val="20"/>
          <w:rPrChange w:id="263" w:author="Jessica Zaragoza" w:date="2019-08-15T13:46:00Z">
            <w:rPr>
              <w:rFonts w:ascii="Arial" w:hAnsi="Arial" w:cs="Arial"/>
              <w:sz w:val="20"/>
              <w:szCs w:val="20"/>
            </w:rPr>
          </w:rPrChange>
        </w:rPr>
      </w:pPr>
      <w:r w:rsidRPr="006C6BBA">
        <w:rPr>
          <w:rFonts w:ascii="Arial" w:hAnsi="Arial" w:cs="Arial"/>
          <w:b/>
          <w:sz w:val="20"/>
          <w:szCs w:val="20"/>
          <w:rPrChange w:id="264" w:author="Jessica Zaragoza" w:date="2019-08-15T13:46:00Z">
            <w:rPr>
              <w:rFonts w:ascii="Arial" w:hAnsi="Arial" w:cs="Arial"/>
              <w:b/>
              <w:sz w:val="20"/>
              <w:szCs w:val="20"/>
            </w:rPr>
          </w:rPrChange>
        </w:rPr>
        <w:t>“LA SALLE”</w:t>
      </w:r>
      <w:r w:rsidRPr="006C6BBA">
        <w:rPr>
          <w:rFonts w:ascii="Arial" w:hAnsi="Arial" w:cs="Arial"/>
          <w:sz w:val="20"/>
          <w:szCs w:val="20"/>
          <w:rPrChange w:id="265" w:author="Jessica Zaragoza" w:date="2019-08-15T13:46:00Z">
            <w:rPr>
              <w:rFonts w:ascii="Arial" w:hAnsi="Arial" w:cs="Arial"/>
              <w:sz w:val="20"/>
              <w:szCs w:val="20"/>
            </w:rPr>
          </w:rPrChange>
        </w:rPr>
        <w:t xml:space="preserve"> otorgará de común acuerdo con la Dirección Académica de </w:t>
      </w:r>
      <w:r w:rsidRPr="006C6BBA">
        <w:rPr>
          <w:rFonts w:ascii="Arial" w:hAnsi="Arial" w:cs="Arial"/>
          <w:b/>
          <w:sz w:val="20"/>
          <w:szCs w:val="20"/>
          <w:rPrChange w:id="266" w:author="Jessica Zaragoza" w:date="2019-08-15T13:46:00Z">
            <w:rPr>
              <w:rFonts w:ascii="Arial" w:hAnsi="Arial" w:cs="Arial"/>
              <w:b/>
              <w:sz w:val="20"/>
              <w:szCs w:val="20"/>
            </w:rPr>
          </w:rPrChange>
        </w:rPr>
        <w:t xml:space="preserve">“LA INSTITUCIÓN”, </w:t>
      </w:r>
      <w:r w:rsidRPr="006C6BBA">
        <w:rPr>
          <w:rFonts w:ascii="Arial" w:hAnsi="Arial" w:cs="Arial"/>
          <w:sz w:val="20"/>
          <w:szCs w:val="20"/>
          <w:rPrChange w:id="267" w:author="Jessica Zaragoza" w:date="2019-08-15T13:46:00Z">
            <w:rPr>
              <w:rFonts w:ascii="Arial" w:hAnsi="Arial" w:cs="Arial"/>
              <w:sz w:val="20"/>
              <w:szCs w:val="20"/>
            </w:rPr>
          </w:rPrChange>
        </w:rPr>
        <w:t xml:space="preserve">becas y capacitación docente a los miembros del claustro académico de </w:t>
      </w:r>
      <w:r w:rsidRPr="006C6BBA">
        <w:rPr>
          <w:rFonts w:ascii="Arial" w:hAnsi="Arial" w:cs="Arial"/>
          <w:b/>
          <w:sz w:val="20"/>
          <w:szCs w:val="20"/>
          <w:rPrChange w:id="268" w:author="Jessica Zaragoza" w:date="2019-08-15T13:46:00Z">
            <w:rPr>
              <w:rFonts w:ascii="Arial" w:hAnsi="Arial" w:cs="Arial"/>
              <w:b/>
              <w:sz w:val="20"/>
              <w:szCs w:val="20"/>
            </w:rPr>
          </w:rPrChange>
        </w:rPr>
        <w:t>“LA INSTITUCIÓN”</w:t>
      </w:r>
      <w:r w:rsidRPr="006C6BBA">
        <w:rPr>
          <w:rFonts w:ascii="Arial" w:hAnsi="Arial" w:cs="Arial"/>
          <w:sz w:val="20"/>
          <w:szCs w:val="20"/>
          <w:rPrChange w:id="269" w:author="Jessica Zaragoza" w:date="2019-08-15T13:46:00Z">
            <w:rPr>
              <w:rFonts w:ascii="Arial" w:hAnsi="Arial" w:cs="Arial"/>
              <w:sz w:val="20"/>
              <w:szCs w:val="20"/>
            </w:rPr>
          </w:rPrChange>
        </w:rPr>
        <w:t xml:space="preserve">, para realizar cursos, diplomados, talleres, congresos presenciales o virtuales relacionados con la formación docente y/o medicina, organizados e impartidos por la Facultad Mexicana de Medicina de </w:t>
      </w:r>
      <w:r w:rsidRPr="006C6BBA">
        <w:rPr>
          <w:rFonts w:ascii="Arial" w:hAnsi="Arial" w:cs="Arial"/>
          <w:b/>
          <w:sz w:val="20"/>
          <w:szCs w:val="20"/>
          <w:rPrChange w:id="270" w:author="Jessica Zaragoza" w:date="2019-08-15T13:46:00Z">
            <w:rPr>
              <w:rFonts w:ascii="Arial" w:hAnsi="Arial" w:cs="Arial"/>
              <w:b/>
              <w:sz w:val="20"/>
              <w:szCs w:val="20"/>
            </w:rPr>
          </w:rPrChange>
        </w:rPr>
        <w:t>“LA SALLE”</w:t>
      </w:r>
      <w:r w:rsidRPr="006C6BBA">
        <w:rPr>
          <w:rFonts w:ascii="Arial" w:hAnsi="Arial" w:cs="Arial"/>
          <w:sz w:val="20"/>
          <w:szCs w:val="20"/>
          <w:rPrChange w:id="271" w:author="Jessica Zaragoza" w:date="2019-08-15T13:46:00Z">
            <w:rPr>
              <w:rFonts w:ascii="Arial" w:hAnsi="Arial" w:cs="Arial"/>
              <w:sz w:val="20"/>
              <w:szCs w:val="20"/>
            </w:rPr>
          </w:rPrChange>
        </w:rPr>
        <w:t>.</w:t>
      </w:r>
    </w:p>
    <w:p w:rsidR="00C769E5" w:rsidRPr="006C6BBA" w:rsidRDefault="00C769E5" w:rsidP="00C769E5">
      <w:pPr>
        <w:widowControl w:val="0"/>
        <w:autoSpaceDE w:val="0"/>
        <w:autoSpaceDN w:val="0"/>
        <w:adjustRightInd w:val="0"/>
        <w:jc w:val="both"/>
        <w:rPr>
          <w:rFonts w:ascii="Arial" w:hAnsi="Arial" w:cs="Arial"/>
          <w:sz w:val="20"/>
          <w:szCs w:val="20"/>
          <w:rPrChange w:id="272" w:author="Jessica Zaragoza" w:date="2019-08-15T13:46:00Z">
            <w:rPr>
              <w:rFonts w:ascii="Arial" w:hAnsi="Arial" w:cs="Arial"/>
              <w:sz w:val="20"/>
              <w:szCs w:val="20"/>
            </w:rPr>
          </w:rPrChange>
        </w:rPr>
      </w:pPr>
    </w:p>
    <w:p w:rsidR="00C769E5" w:rsidRPr="006C6BBA" w:rsidRDefault="00C769E5" w:rsidP="00C769E5">
      <w:pPr>
        <w:widowControl w:val="0"/>
        <w:autoSpaceDE w:val="0"/>
        <w:autoSpaceDN w:val="0"/>
        <w:adjustRightInd w:val="0"/>
        <w:jc w:val="both"/>
        <w:rPr>
          <w:rFonts w:ascii="Arial" w:hAnsi="Arial" w:cs="Arial"/>
          <w:sz w:val="20"/>
          <w:szCs w:val="20"/>
          <w:rPrChange w:id="273" w:author="Jessica Zaragoza" w:date="2019-08-15T13:46:00Z">
            <w:rPr>
              <w:rFonts w:ascii="Arial" w:hAnsi="Arial" w:cs="Arial"/>
              <w:sz w:val="20"/>
              <w:szCs w:val="20"/>
            </w:rPr>
          </w:rPrChange>
        </w:rPr>
      </w:pPr>
      <w:r w:rsidRPr="006C6BBA">
        <w:rPr>
          <w:rFonts w:ascii="Arial" w:hAnsi="Arial" w:cs="Arial"/>
          <w:b/>
          <w:sz w:val="20"/>
          <w:szCs w:val="20"/>
          <w:rPrChange w:id="274" w:author="Jessica Zaragoza" w:date="2019-08-15T13:46:00Z">
            <w:rPr>
              <w:rFonts w:ascii="Arial" w:hAnsi="Arial" w:cs="Arial"/>
              <w:b/>
              <w:sz w:val="20"/>
              <w:szCs w:val="20"/>
            </w:rPr>
          </w:rPrChange>
        </w:rPr>
        <w:t>OCTAVA. “LA INSTITUCIÓN”</w:t>
      </w:r>
      <w:r w:rsidRPr="006C6BBA">
        <w:rPr>
          <w:rFonts w:ascii="Arial" w:hAnsi="Arial" w:cs="Arial"/>
          <w:sz w:val="20"/>
          <w:szCs w:val="20"/>
          <w:rPrChange w:id="275" w:author="Jessica Zaragoza" w:date="2019-08-15T13:46:00Z">
            <w:rPr>
              <w:rFonts w:ascii="Arial" w:hAnsi="Arial" w:cs="Arial"/>
              <w:sz w:val="20"/>
              <w:szCs w:val="20"/>
            </w:rPr>
          </w:rPrChange>
        </w:rPr>
        <w:t xml:space="preserve"> expedirá las constancias de terminación de </w:t>
      </w:r>
      <w:r w:rsidRPr="006C6BBA">
        <w:rPr>
          <w:rFonts w:ascii="Arial" w:hAnsi="Arial" w:cs="Arial"/>
          <w:b/>
          <w:sz w:val="20"/>
          <w:szCs w:val="20"/>
          <w:rPrChange w:id="276" w:author="Jessica Zaragoza" w:date="2019-08-15T13:46:00Z">
            <w:rPr>
              <w:rFonts w:ascii="Arial" w:hAnsi="Arial" w:cs="Arial"/>
              <w:b/>
              <w:sz w:val="20"/>
              <w:szCs w:val="20"/>
            </w:rPr>
          </w:rPrChange>
        </w:rPr>
        <w:t>“El Programa”</w:t>
      </w:r>
      <w:r w:rsidRPr="006C6BBA">
        <w:rPr>
          <w:rFonts w:ascii="Arial" w:hAnsi="Arial" w:cs="Arial"/>
          <w:sz w:val="20"/>
          <w:szCs w:val="20"/>
          <w:rPrChange w:id="277" w:author="Jessica Zaragoza" w:date="2019-08-15T13:46:00Z">
            <w:rPr>
              <w:rFonts w:ascii="Arial" w:hAnsi="Arial" w:cs="Arial"/>
              <w:sz w:val="20"/>
              <w:szCs w:val="20"/>
            </w:rPr>
          </w:rPrChange>
        </w:rPr>
        <w:t xml:space="preserve"> y el respectivo título a los estudiantes que cubran la totalidad del curso y que cumplan con los requisitos de titulación de conformidad con lo determinado por </w:t>
      </w:r>
      <w:r w:rsidRPr="006C6BBA">
        <w:rPr>
          <w:rFonts w:ascii="Arial" w:hAnsi="Arial" w:cs="Arial"/>
          <w:b/>
          <w:sz w:val="20"/>
          <w:szCs w:val="20"/>
          <w:rPrChange w:id="278" w:author="Jessica Zaragoza" w:date="2019-08-15T13:46:00Z">
            <w:rPr>
              <w:rFonts w:ascii="Arial" w:hAnsi="Arial" w:cs="Arial"/>
              <w:b/>
              <w:sz w:val="20"/>
              <w:szCs w:val="20"/>
            </w:rPr>
          </w:rPrChange>
        </w:rPr>
        <w:t xml:space="preserve">“LA SALLE”. </w:t>
      </w:r>
    </w:p>
    <w:p w:rsidR="00C769E5" w:rsidRPr="006C6BBA" w:rsidRDefault="00C769E5" w:rsidP="00C769E5">
      <w:pPr>
        <w:widowControl w:val="0"/>
        <w:autoSpaceDE w:val="0"/>
        <w:autoSpaceDN w:val="0"/>
        <w:adjustRightInd w:val="0"/>
        <w:jc w:val="both"/>
        <w:rPr>
          <w:rFonts w:ascii="Arial" w:hAnsi="Arial" w:cs="Arial"/>
          <w:sz w:val="20"/>
          <w:szCs w:val="20"/>
          <w:rPrChange w:id="279" w:author="Jessica Zaragoza" w:date="2019-08-15T13:46:00Z">
            <w:rPr>
              <w:rFonts w:ascii="Arial" w:hAnsi="Arial" w:cs="Arial"/>
              <w:sz w:val="20"/>
              <w:szCs w:val="20"/>
            </w:rPr>
          </w:rPrChange>
        </w:rPr>
      </w:pPr>
    </w:p>
    <w:p w:rsidR="00C769E5" w:rsidRPr="006C6BBA" w:rsidRDefault="00C769E5" w:rsidP="00C769E5">
      <w:pPr>
        <w:widowControl w:val="0"/>
        <w:autoSpaceDE w:val="0"/>
        <w:autoSpaceDN w:val="0"/>
        <w:adjustRightInd w:val="0"/>
        <w:jc w:val="both"/>
        <w:rPr>
          <w:rFonts w:ascii="Arial" w:hAnsi="Arial" w:cs="Arial"/>
          <w:sz w:val="20"/>
          <w:szCs w:val="20"/>
          <w:rPrChange w:id="280" w:author="Jessica Zaragoza" w:date="2019-08-15T13:46:00Z">
            <w:rPr>
              <w:rFonts w:ascii="Arial" w:hAnsi="Arial" w:cs="Arial"/>
              <w:sz w:val="20"/>
              <w:szCs w:val="20"/>
            </w:rPr>
          </w:rPrChange>
        </w:rPr>
      </w:pPr>
      <w:r w:rsidRPr="006C6BBA">
        <w:rPr>
          <w:rFonts w:ascii="Arial" w:hAnsi="Arial" w:cs="Arial"/>
          <w:b/>
          <w:sz w:val="20"/>
          <w:szCs w:val="20"/>
          <w:rPrChange w:id="281" w:author="Jessica Zaragoza" w:date="2019-08-15T13:46:00Z">
            <w:rPr>
              <w:rFonts w:ascii="Arial" w:hAnsi="Arial" w:cs="Arial"/>
              <w:b/>
              <w:sz w:val="20"/>
              <w:szCs w:val="20"/>
            </w:rPr>
          </w:rPrChange>
        </w:rPr>
        <w:t>NOVENA</w:t>
      </w:r>
      <w:r w:rsidRPr="006C6BBA">
        <w:rPr>
          <w:rFonts w:ascii="Arial" w:hAnsi="Arial" w:cs="Arial"/>
          <w:sz w:val="20"/>
          <w:szCs w:val="20"/>
          <w:rPrChange w:id="282" w:author="Jessica Zaragoza" w:date="2019-08-15T13:46:00Z">
            <w:rPr>
              <w:rFonts w:ascii="Arial" w:hAnsi="Arial" w:cs="Arial"/>
              <w:sz w:val="20"/>
              <w:szCs w:val="20"/>
            </w:rPr>
          </w:rPrChange>
        </w:rPr>
        <w:t>. Las partes acuerdan que los residentes tendrán las siguientes obligaciones:</w:t>
      </w:r>
    </w:p>
    <w:p w:rsidR="00C769E5" w:rsidRPr="006C6BBA" w:rsidRDefault="00C769E5" w:rsidP="00C769E5">
      <w:pPr>
        <w:widowControl w:val="0"/>
        <w:autoSpaceDE w:val="0"/>
        <w:autoSpaceDN w:val="0"/>
        <w:adjustRightInd w:val="0"/>
        <w:jc w:val="both"/>
        <w:rPr>
          <w:rFonts w:ascii="Arial" w:hAnsi="Arial" w:cs="Arial"/>
          <w:sz w:val="20"/>
          <w:szCs w:val="20"/>
          <w:rPrChange w:id="283" w:author="Jessica Zaragoza" w:date="2019-08-15T13:46:00Z">
            <w:rPr>
              <w:rFonts w:ascii="Arial" w:hAnsi="Arial" w:cs="Arial"/>
              <w:sz w:val="20"/>
              <w:szCs w:val="20"/>
            </w:rPr>
          </w:rPrChange>
        </w:rPr>
      </w:pPr>
    </w:p>
    <w:p w:rsidR="00C769E5" w:rsidRPr="006C6BBA" w:rsidRDefault="00C769E5" w:rsidP="00C769E5">
      <w:pPr>
        <w:widowControl w:val="0"/>
        <w:numPr>
          <w:ilvl w:val="0"/>
          <w:numId w:val="3"/>
        </w:numPr>
        <w:autoSpaceDE w:val="0"/>
        <w:autoSpaceDN w:val="0"/>
        <w:adjustRightInd w:val="0"/>
        <w:ind w:left="360"/>
        <w:jc w:val="both"/>
        <w:rPr>
          <w:rFonts w:ascii="Arial" w:hAnsi="Arial" w:cs="Arial"/>
          <w:sz w:val="20"/>
          <w:szCs w:val="20"/>
          <w:rPrChange w:id="284" w:author="Jessica Zaragoza" w:date="2019-08-15T13:46:00Z">
            <w:rPr>
              <w:rFonts w:ascii="Arial" w:hAnsi="Arial" w:cs="Arial"/>
              <w:sz w:val="20"/>
              <w:szCs w:val="20"/>
            </w:rPr>
          </w:rPrChange>
        </w:rPr>
      </w:pPr>
      <w:r w:rsidRPr="006C6BBA">
        <w:rPr>
          <w:rFonts w:ascii="Arial" w:hAnsi="Arial" w:cs="Arial"/>
          <w:sz w:val="20"/>
          <w:szCs w:val="20"/>
          <w:rPrChange w:id="285" w:author="Jessica Zaragoza" w:date="2019-08-15T13:46:00Z">
            <w:rPr>
              <w:rFonts w:ascii="Arial" w:hAnsi="Arial" w:cs="Arial"/>
              <w:sz w:val="20"/>
              <w:szCs w:val="20"/>
            </w:rPr>
          </w:rPrChange>
        </w:rPr>
        <w:t xml:space="preserve">Cumplir en todos los términos con </w:t>
      </w:r>
      <w:r w:rsidRPr="006C6BBA">
        <w:rPr>
          <w:rFonts w:ascii="Arial" w:hAnsi="Arial" w:cs="Arial"/>
          <w:b/>
          <w:sz w:val="20"/>
          <w:szCs w:val="20"/>
          <w:rPrChange w:id="286" w:author="Jessica Zaragoza" w:date="2019-08-15T13:46:00Z">
            <w:rPr>
              <w:rFonts w:ascii="Arial" w:hAnsi="Arial" w:cs="Arial"/>
              <w:b/>
              <w:sz w:val="20"/>
              <w:szCs w:val="20"/>
            </w:rPr>
          </w:rPrChange>
        </w:rPr>
        <w:t>“El Programa”</w:t>
      </w:r>
      <w:r w:rsidRPr="006C6BBA">
        <w:rPr>
          <w:rFonts w:ascii="Arial" w:hAnsi="Arial" w:cs="Arial"/>
          <w:sz w:val="20"/>
          <w:szCs w:val="20"/>
          <w:rPrChange w:id="287" w:author="Jessica Zaragoza" w:date="2019-08-15T13:46:00Z">
            <w:rPr>
              <w:rFonts w:ascii="Arial" w:hAnsi="Arial" w:cs="Arial"/>
              <w:sz w:val="20"/>
              <w:szCs w:val="20"/>
            </w:rPr>
          </w:rPrChange>
        </w:rPr>
        <w:t xml:space="preserve"> y asistir a las reuniones académicas meramente relacionadas con dicho Programa; quedando prohibido por parte de </w:t>
      </w:r>
      <w:r w:rsidRPr="006C6BBA">
        <w:rPr>
          <w:rFonts w:ascii="Arial" w:hAnsi="Arial" w:cs="Arial"/>
          <w:b/>
          <w:sz w:val="20"/>
          <w:szCs w:val="20"/>
          <w:rPrChange w:id="288" w:author="Jessica Zaragoza" w:date="2019-08-15T13:46:00Z">
            <w:rPr>
              <w:rFonts w:ascii="Arial" w:hAnsi="Arial" w:cs="Arial"/>
              <w:b/>
              <w:sz w:val="20"/>
              <w:szCs w:val="20"/>
            </w:rPr>
          </w:rPrChange>
        </w:rPr>
        <w:t>“LA INSTITUCIÓN”</w:t>
      </w:r>
      <w:r w:rsidRPr="006C6BBA">
        <w:rPr>
          <w:rFonts w:ascii="Arial" w:hAnsi="Arial" w:cs="Arial"/>
          <w:sz w:val="20"/>
          <w:szCs w:val="20"/>
          <w:rPrChange w:id="289" w:author="Jessica Zaragoza" w:date="2019-08-15T13:46:00Z">
            <w:rPr>
              <w:rFonts w:ascii="Arial" w:hAnsi="Arial" w:cs="Arial"/>
              <w:sz w:val="20"/>
              <w:szCs w:val="20"/>
            </w:rPr>
          </w:rPrChange>
        </w:rPr>
        <w:t xml:space="preserve"> el convocar y/u obligar a los residentes a asistir a reuniones de carácter diferente a </w:t>
      </w:r>
      <w:r w:rsidRPr="006C6BBA">
        <w:rPr>
          <w:rFonts w:ascii="Arial" w:hAnsi="Arial" w:cs="Arial"/>
          <w:b/>
          <w:sz w:val="20"/>
          <w:szCs w:val="20"/>
          <w:rPrChange w:id="290" w:author="Jessica Zaragoza" w:date="2019-08-15T13:46:00Z">
            <w:rPr>
              <w:rFonts w:ascii="Arial" w:hAnsi="Arial" w:cs="Arial"/>
              <w:b/>
              <w:sz w:val="20"/>
              <w:szCs w:val="20"/>
            </w:rPr>
          </w:rPrChange>
        </w:rPr>
        <w:t>“El Programa”</w:t>
      </w:r>
      <w:r w:rsidRPr="006C6BBA">
        <w:rPr>
          <w:rFonts w:ascii="Arial" w:hAnsi="Arial" w:cs="Arial"/>
          <w:sz w:val="20"/>
          <w:szCs w:val="20"/>
          <w:rPrChange w:id="291" w:author="Jessica Zaragoza" w:date="2019-08-15T13:46:00Z">
            <w:rPr>
              <w:rFonts w:ascii="Arial" w:hAnsi="Arial" w:cs="Arial"/>
              <w:sz w:val="20"/>
              <w:szCs w:val="20"/>
            </w:rPr>
          </w:rPrChange>
        </w:rPr>
        <w:t xml:space="preserve">, como eventos sindicales, partidistas, políticos, entre otros, dentro y/o fuera de </w:t>
      </w:r>
      <w:r w:rsidRPr="006C6BBA">
        <w:rPr>
          <w:rFonts w:ascii="Arial" w:hAnsi="Arial" w:cs="Arial"/>
          <w:b/>
          <w:sz w:val="20"/>
          <w:szCs w:val="20"/>
          <w:rPrChange w:id="292" w:author="Jessica Zaragoza" w:date="2019-08-15T13:46:00Z">
            <w:rPr>
              <w:rFonts w:ascii="Arial" w:hAnsi="Arial" w:cs="Arial"/>
              <w:b/>
              <w:sz w:val="20"/>
              <w:szCs w:val="20"/>
            </w:rPr>
          </w:rPrChange>
        </w:rPr>
        <w:t>“LA INSTITUCIÓN”</w:t>
      </w:r>
      <w:r w:rsidRPr="006C6BBA">
        <w:rPr>
          <w:rFonts w:ascii="Arial" w:hAnsi="Arial" w:cs="Arial"/>
          <w:sz w:val="20"/>
          <w:szCs w:val="20"/>
          <w:rPrChange w:id="293" w:author="Jessica Zaragoza" w:date="2019-08-15T13:46:00Z">
            <w:rPr>
              <w:rFonts w:ascii="Arial" w:hAnsi="Arial" w:cs="Arial"/>
              <w:sz w:val="20"/>
              <w:szCs w:val="20"/>
            </w:rPr>
          </w:rPrChange>
        </w:rPr>
        <w:t xml:space="preserve"> y</w:t>
      </w:r>
      <w:r w:rsidR="001A690F" w:rsidRPr="006C6BBA">
        <w:rPr>
          <w:rFonts w:ascii="Arial" w:hAnsi="Arial" w:cs="Arial"/>
          <w:sz w:val="20"/>
          <w:szCs w:val="20"/>
          <w:rPrChange w:id="294" w:author="Jessica Zaragoza" w:date="2019-08-15T13:46:00Z">
            <w:rPr>
              <w:rFonts w:ascii="Arial" w:hAnsi="Arial" w:cs="Arial"/>
              <w:sz w:val="20"/>
              <w:szCs w:val="20"/>
            </w:rPr>
          </w:rPrChange>
        </w:rPr>
        <w:t xml:space="preserve"> de los horarios de los residentes</w:t>
      </w:r>
      <w:r w:rsidRPr="006C6BBA">
        <w:rPr>
          <w:rFonts w:ascii="Arial" w:hAnsi="Arial" w:cs="Arial"/>
          <w:sz w:val="20"/>
          <w:szCs w:val="20"/>
          <w:rPrChange w:id="295" w:author="Jessica Zaragoza" w:date="2019-08-15T13:46:00Z">
            <w:rPr>
              <w:rFonts w:ascii="Arial" w:hAnsi="Arial" w:cs="Arial"/>
              <w:sz w:val="20"/>
              <w:szCs w:val="20"/>
            </w:rPr>
          </w:rPrChange>
        </w:rPr>
        <w:t>.</w:t>
      </w:r>
    </w:p>
    <w:p w:rsidR="00C769E5" w:rsidRPr="006C6BBA" w:rsidRDefault="00C769E5" w:rsidP="00C769E5">
      <w:pPr>
        <w:widowControl w:val="0"/>
        <w:numPr>
          <w:ilvl w:val="0"/>
          <w:numId w:val="3"/>
        </w:numPr>
        <w:autoSpaceDE w:val="0"/>
        <w:autoSpaceDN w:val="0"/>
        <w:adjustRightInd w:val="0"/>
        <w:ind w:left="360"/>
        <w:jc w:val="both"/>
        <w:rPr>
          <w:rFonts w:ascii="Arial" w:hAnsi="Arial" w:cs="Arial"/>
          <w:sz w:val="20"/>
          <w:szCs w:val="20"/>
          <w:rPrChange w:id="296" w:author="Jessica Zaragoza" w:date="2019-08-15T13:46:00Z">
            <w:rPr>
              <w:rFonts w:ascii="Arial" w:hAnsi="Arial" w:cs="Arial"/>
              <w:sz w:val="20"/>
              <w:szCs w:val="20"/>
            </w:rPr>
          </w:rPrChange>
        </w:rPr>
      </w:pPr>
      <w:r w:rsidRPr="006C6BBA">
        <w:rPr>
          <w:rFonts w:ascii="Arial" w:hAnsi="Arial" w:cs="Arial"/>
          <w:sz w:val="20"/>
          <w:szCs w:val="20"/>
          <w:rPrChange w:id="297" w:author="Jessica Zaragoza" w:date="2019-08-15T13:46:00Z">
            <w:rPr>
              <w:rFonts w:ascii="Arial" w:hAnsi="Arial" w:cs="Arial"/>
              <w:sz w:val="20"/>
              <w:szCs w:val="20"/>
            </w:rPr>
          </w:rPrChange>
        </w:rPr>
        <w:t>Comunicar a sus jefes inmediatos o a su profesor titular cualquier irregularidad que observen.</w:t>
      </w:r>
    </w:p>
    <w:p w:rsidR="00C769E5" w:rsidRPr="006C6BBA" w:rsidRDefault="00C769E5" w:rsidP="00C769E5">
      <w:pPr>
        <w:widowControl w:val="0"/>
        <w:numPr>
          <w:ilvl w:val="0"/>
          <w:numId w:val="3"/>
        </w:numPr>
        <w:autoSpaceDE w:val="0"/>
        <w:autoSpaceDN w:val="0"/>
        <w:adjustRightInd w:val="0"/>
        <w:ind w:left="360"/>
        <w:jc w:val="both"/>
        <w:rPr>
          <w:rFonts w:ascii="Arial" w:hAnsi="Arial" w:cs="Arial"/>
          <w:sz w:val="20"/>
          <w:szCs w:val="20"/>
          <w:rPrChange w:id="298" w:author="Jessica Zaragoza" w:date="2019-08-15T13:46:00Z">
            <w:rPr>
              <w:rFonts w:ascii="Arial" w:hAnsi="Arial" w:cs="Arial"/>
              <w:sz w:val="20"/>
              <w:szCs w:val="20"/>
            </w:rPr>
          </w:rPrChange>
        </w:rPr>
      </w:pPr>
      <w:r w:rsidRPr="006C6BBA">
        <w:rPr>
          <w:rFonts w:ascii="Arial" w:hAnsi="Arial" w:cs="Arial"/>
          <w:sz w:val="20"/>
          <w:szCs w:val="20"/>
          <w:rPrChange w:id="299" w:author="Jessica Zaragoza" w:date="2019-08-15T13:46:00Z">
            <w:rPr>
              <w:rFonts w:ascii="Arial" w:hAnsi="Arial" w:cs="Arial"/>
              <w:sz w:val="20"/>
              <w:szCs w:val="20"/>
            </w:rPr>
          </w:rPrChange>
        </w:rPr>
        <w:t xml:space="preserve">Tratar y dirigirse con respeto en todo momento a sus superiores, iguales, subalternos, pacientes, familiares y personal en general de </w:t>
      </w:r>
      <w:r w:rsidRPr="006C6BBA">
        <w:rPr>
          <w:rFonts w:ascii="Arial" w:hAnsi="Arial" w:cs="Arial"/>
          <w:b/>
          <w:sz w:val="20"/>
          <w:szCs w:val="20"/>
          <w:rPrChange w:id="300" w:author="Jessica Zaragoza" w:date="2019-08-15T13:46:00Z">
            <w:rPr>
              <w:rFonts w:ascii="Arial" w:hAnsi="Arial" w:cs="Arial"/>
              <w:b/>
              <w:sz w:val="20"/>
              <w:szCs w:val="20"/>
            </w:rPr>
          </w:rPrChange>
        </w:rPr>
        <w:t>“LA INSTITUCIÓN”</w:t>
      </w:r>
      <w:r w:rsidRPr="006C6BBA">
        <w:rPr>
          <w:rFonts w:ascii="Arial" w:hAnsi="Arial" w:cs="Arial"/>
          <w:sz w:val="20"/>
          <w:szCs w:val="20"/>
          <w:rPrChange w:id="301" w:author="Jessica Zaragoza" w:date="2019-08-15T13:46:00Z">
            <w:rPr>
              <w:rFonts w:ascii="Arial" w:hAnsi="Arial" w:cs="Arial"/>
              <w:sz w:val="20"/>
              <w:szCs w:val="20"/>
            </w:rPr>
          </w:rPrChange>
        </w:rPr>
        <w:t>.</w:t>
      </w:r>
    </w:p>
    <w:p w:rsidR="00C769E5" w:rsidRPr="006C6BBA" w:rsidRDefault="00C769E5" w:rsidP="00C769E5">
      <w:pPr>
        <w:widowControl w:val="0"/>
        <w:numPr>
          <w:ilvl w:val="0"/>
          <w:numId w:val="3"/>
        </w:numPr>
        <w:autoSpaceDE w:val="0"/>
        <w:autoSpaceDN w:val="0"/>
        <w:adjustRightInd w:val="0"/>
        <w:ind w:left="360"/>
        <w:jc w:val="both"/>
        <w:rPr>
          <w:rFonts w:ascii="Arial" w:hAnsi="Arial" w:cs="Arial"/>
          <w:sz w:val="20"/>
          <w:szCs w:val="20"/>
          <w:rPrChange w:id="302" w:author="Jessica Zaragoza" w:date="2019-08-15T13:46:00Z">
            <w:rPr>
              <w:rFonts w:ascii="Arial" w:hAnsi="Arial" w:cs="Arial"/>
              <w:sz w:val="20"/>
              <w:szCs w:val="20"/>
            </w:rPr>
          </w:rPrChange>
        </w:rPr>
      </w:pPr>
      <w:r w:rsidRPr="006C6BBA">
        <w:rPr>
          <w:rFonts w:ascii="Arial" w:hAnsi="Arial" w:cs="Arial"/>
          <w:sz w:val="20"/>
          <w:szCs w:val="20"/>
          <w:rPrChange w:id="303" w:author="Jessica Zaragoza" w:date="2019-08-15T13:46:00Z">
            <w:rPr>
              <w:rFonts w:ascii="Arial" w:hAnsi="Arial" w:cs="Arial"/>
              <w:sz w:val="20"/>
              <w:szCs w:val="20"/>
            </w:rPr>
          </w:rPrChange>
        </w:rPr>
        <w:t>Responsabilizarse del manejo de documentos, material, equipos, valores y efectos que tenga a su cargo durante su servicio o actividades.</w:t>
      </w:r>
    </w:p>
    <w:p w:rsidR="00C769E5" w:rsidRPr="006C6BBA" w:rsidRDefault="00C769E5" w:rsidP="00C769E5">
      <w:pPr>
        <w:widowControl w:val="0"/>
        <w:numPr>
          <w:ilvl w:val="0"/>
          <w:numId w:val="3"/>
        </w:numPr>
        <w:autoSpaceDE w:val="0"/>
        <w:autoSpaceDN w:val="0"/>
        <w:adjustRightInd w:val="0"/>
        <w:ind w:left="360"/>
        <w:jc w:val="both"/>
        <w:rPr>
          <w:rFonts w:ascii="Arial" w:hAnsi="Arial" w:cs="Arial"/>
          <w:sz w:val="20"/>
          <w:szCs w:val="20"/>
          <w:rPrChange w:id="304" w:author="Jessica Zaragoza" w:date="2019-08-15T13:46:00Z">
            <w:rPr>
              <w:rFonts w:ascii="Arial" w:hAnsi="Arial" w:cs="Arial"/>
              <w:sz w:val="20"/>
              <w:szCs w:val="20"/>
            </w:rPr>
          </w:rPrChange>
        </w:rPr>
      </w:pPr>
      <w:r w:rsidRPr="006C6BBA">
        <w:rPr>
          <w:rFonts w:ascii="Arial" w:hAnsi="Arial" w:cs="Arial"/>
          <w:sz w:val="20"/>
          <w:szCs w:val="20"/>
          <w:rPrChange w:id="305" w:author="Jessica Zaragoza" w:date="2019-08-15T13:46:00Z">
            <w:rPr>
              <w:rFonts w:ascii="Arial" w:hAnsi="Arial" w:cs="Arial"/>
              <w:sz w:val="20"/>
              <w:szCs w:val="20"/>
            </w:rPr>
          </w:rPrChange>
        </w:rPr>
        <w:t>Cumplir en tiempo y forma con las especificaciones de la carta de asignación.</w:t>
      </w:r>
    </w:p>
    <w:p w:rsidR="00C769E5" w:rsidRPr="006C6BBA" w:rsidRDefault="00C769E5" w:rsidP="00C769E5">
      <w:pPr>
        <w:widowControl w:val="0"/>
        <w:numPr>
          <w:ilvl w:val="0"/>
          <w:numId w:val="3"/>
        </w:numPr>
        <w:autoSpaceDE w:val="0"/>
        <w:autoSpaceDN w:val="0"/>
        <w:adjustRightInd w:val="0"/>
        <w:ind w:left="360"/>
        <w:jc w:val="both"/>
        <w:rPr>
          <w:rFonts w:ascii="Arial" w:hAnsi="Arial" w:cs="Arial"/>
          <w:sz w:val="20"/>
          <w:szCs w:val="20"/>
          <w:rPrChange w:id="306" w:author="Jessica Zaragoza" w:date="2019-08-15T13:46:00Z">
            <w:rPr>
              <w:rFonts w:ascii="Arial" w:hAnsi="Arial" w:cs="Arial"/>
              <w:sz w:val="20"/>
              <w:szCs w:val="20"/>
            </w:rPr>
          </w:rPrChange>
        </w:rPr>
      </w:pPr>
      <w:r w:rsidRPr="006C6BBA">
        <w:rPr>
          <w:rFonts w:ascii="Arial" w:hAnsi="Arial" w:cs="Arial"/>
          <w:sz w:val="20"/>
          <w:szCs w:val="20"/>
          <w:rPrChange w:id="307" w:author="Jessica Zaragoza" w:date="2019-08-15T13:46:00Z">
            <w:rPr>
              <w:rFonts w:ascii="Arial" w:hAnsi="Arial" w:cs="Arial"/>
              <w:sz w:val="20"/>
              <w:szCs w:val="20"/>
            </w:rPr>
          </w:rPrChange>
        </w:rPr>
        <w:t xml:space="preserve">Responder de manera personal, por los daños que ocasione a los bienes de </w:t>
      </w:r>
      <w:r w:rsidRPr="006C6BBA">
        <w:rPr>
          <w:rFonts w:ascii="Arial" w:hAnsi="Arial" w:cs="Arial"/>
          <w:b/>
          <w:sz w:val="20"/>
          <w:szCs w:val="20"/>
          <w:rPrChange w:id="308" w:author="Jessica Zaragoza" w:date="2019-08-15T13:46:00Z">
            <w:rPr>
              <w:rFonts w:ascii="Arial" w:hAnsi="Arial" w:cs="Arial"/>
              <w:b/>
              <w:sz w:val="20"/>
              <w:szCs w:val="20"/>
            </w:rPr>
          </w:rPrChange>
        </w:rPr>
        <w:t>“LA INSTITUCIÓN”</w:t>
      </w:r>
      <w:r w:rsidRPr="006C6BBA">
        <w:rPr>
          <w:rFonts w:ascii="Arial" w:hAnsi="Arial" w:cs="Arial"/>
          <w:sz w:val="20"/>
          <w:szCs w:val="20"/>
          <w:rPrChange w:id="309" w:author="Jessica Zaragoza" w:date="2019-08-15T13:46:00Z">
            <w:rPr>
              <w:rFonts w:ascii="Arial" w:hAnsi="Arial" w:cs="Arial"/>
              <w:sz w:val="20"/>
              <w:szCs w:val="20"/>
            </w:rPr>
          </w:rPrChange>
        </w:rPr>
        <w:t>.</w:t>
      </w:r>
    </w:p>
    <w:p w:rsidR="00C769E5" w:rsidRPr="006C6BBA" w:rsidRDefault="00C769E5" w:rsidP="00C769E5">
      <w:pPr>
        <w:widowControl w:val="0"/>
        <w:numPr>
          <w:ilvl w:val="0"/>
          <w:numId w:val="3"/>
        </w:numPr>
        <w:autoSpaceDE w:val="0"/>
        <w:autoSpaceDN w:val="0"/>
        <w:adjustRightInd w:val="0"/>
        <w:ind w:left="360"/>
        <w:jc w:val="both"/>
        <w:rPr>
          <w:rFonts w:ascii="Arial" w:hAnsi="Arial" w:cs="Arial"/>
          <w:sz w:val="20"/>
          <w:szCs w:val="20"/>
          <w:rPrChange w:id="310" w:author="Jessica Zaragoza" w:date="2019-08-15T13:46:00Z">
            <w:rPr>
              <w:rFonts w:ascii="Arial" w:hAnsi="Arial" w:cs="Arial"/>
              <w:sz w:val="20"/>
              <w:szCs w:val="20"/>
            </w:rPr>
          </w:rPrChange>
        </w:rPr>
      </w:pPr>
      <w:r w:rsidRPr="006C6BBA">
        <w:rPr>
          <w:rFonts w:ascii="Arial" w:hAnsi="Arial" w:cs="Arial"/>
          <w:sz w:val="20"/>
          <w:szCs w:val="20"/>
          <w:rPrChange w:id="311" w:author="Jessica Zaragoza" w:date="2019-08-15T13:46:00Z">
            <w:rPr>
              <w:rFonts w:ascii="Arial" w:hAnsi="Arial" w:cs="Arial"/>
              <w:sz w:val="20"/>
              <w:szCs w:val="20"/>
            </w:rPr>
          </w:rPrChange>
        </w:rPr>
        <w:t xml:space="preserve">Conocer y respetar el Reglamento Interno de </w:t>
      </w:r>
      <w:r w:rsidRPr="006C6BBA">
        <w:rPr>
          <w:rFonts w:ascii="Arial" w:hAnsi="Arial" w:cs="Arial"/>
          <w:b/>
          <w:sz w:val="20"/>
          <w:szCs w:val="20"/>
          <w:rPrChange w:id="312" w:author="Jessica Zaragoza" w:date="2019-08-15T13:46:00Z">
            <w:rPr>
              <w:rFonts w:ascii="Arial" w:hAnsi="Arial" w:cs="Arial"/>
              <w:b/>
              <w:sz w:val="20"/>
              <w:szCs w:val="20"/>
            </w:rPr>
          </w:rPrChange>
        </w:rPr>
        <w:t>“LA INSTITUCIÓN”</w:t>
      </w:r>
      <w:r w:rsidRPr="006C6BBA">
        <w:rPr>
          <w:rFonts w:ascii="Arial" w:hAnsi="Arial" w:cs="Arial"/>
          <w:sz w:val="20"/>
          <w:szCs w:val="20"/>
          <w:rPrChange w:id="313" w:author="Jessica Zaragoza" w:date="2019-08-15T13:46:00Z">
            <w:rPr>
              <w:rFonts w:ascii="Arial" w:hAnsi="Arial" w:cs="Arial"/>
              <w:sz w:val="20"/>
              <w:szCs w:val="20"/>
            </w:rPr>
          </w:rPrChange>
        </w:rPr>
        <w:t>.</w:t>
      </w:r>
    </w:p>
    <w:p w:rsidR="00C769E5" w:rsidRPr="006C6BBA" w:rsidRDefault="00C769E5" w:rsidP="00C769E5">
      <w:pPr>
        <w:widowControl w:val="0"/>
        <w:autoSpaceDE w:val="0"/>
        <w:autoSpaceDN w:val="0"/>
        <w:adjustRightInd w:val="0"/>
        <w:jc w:val="both"/>
        <w:rPr>
          <w:rFonts w:ascii="Arial" w:hAnsi="Arial" w:cs="Arial"/>
          <w:sz w:val="20"/>
          <w:szCs w:val="20"/>
          <w:rPrChange w:id="314" w:author="Jessica Zaragoza" w:date="2019-08-15T13:46:00Z">
            <w:rPr>
              <w:rFonts w:ascii="Arial" w:hAnsi="Arial" w:cs="Arial"/>
              <w:sz w:val="20"/>
              <w:szCs w:val="20"/>
            </w:rPr>
          </w:rPrChange>
        </w:rPr>
      </w:pPr>
    </w:p>
    <w:p w:rsidR="00C769E5" w:rsidRPr="006C6BBA" w:rsidRDefault="00C769E5" w:rsidP="00C769E5">
      <w:pPr>
        <w:widowControl w:val="0"/>
        <w:autoSpaceDE w:val="0"/>
        <w:autoSpaceDN w:val="0"/>
        <w:adjustRightInd w:val="0"/>
        <w:jc w:val="both"/>
        <w:rPr>
          <w:rFonts w:ascii="Arial" w:hAnsi="Arial" w:cs="Arial"/>
          <w:sz w:val="20"/>
          <w:szCs w:val="20"/>
          <w:rPrChange w:id="315" w:author="Jessica Zaragoza" w:date="2019-08-15T13:46:00Z">
            <w:rPr>
              <w:rFonts w:ascii="Arial" w:hAnsi="Arial" w:cs="Arial"/>
              <w:sz w:val="20"/>
              <w:szCs w:val="20"/>
            </w:rPr>
          </w:rPrChange>
        </w:rPr>
      </w:pPr>
      <w:r w:rsidRPr="006C6BBA">
        <w:rPr>
          <w:rFonts w:ascii="Arial" w:hAnsi="Arial" w:cs="Arial"/>
          <w:b/>
          <w:sz w:val="20"/>
          <w:szCs w:val="20"/>
          <w:rPrChange w:id="316" w:author="Jessica Zaragoza" w:date="2019-08-15T13:46:00Z">
            <w:rPr>
              <w:rFonts w:ascii="Arial" w:hAnsi="Arial" w:cs="Arial"/>
              <w:b/>
              <w:sz w:val="20"/>
              <w:szCs w:val="20"/>
            </w:rPr>
          </w:rPrChange>
        </w:rPr>
        <w:t>DÉCIMA</w:t>
      </w:r>
      <w:r w:rsidRPr="006C6BBA">
        <w:rPr>
          <w:rFonts w:ascii="Arial" w:hAnsi="Arial" w:cs="Arial"/>
          <w:sz w:val="20"/>
          <w:szCs w:val="20"/>
          <w:rPrChange w:id="317" w:author="Jessica Zaragoza" w:date="2019-08-15T13:46:00Z">
            <w:rPr>
              <w:rFonts w:ascii="Arial" w:hAnsi="Arial" w:cs="Arial"/>
              <w:sz w:val="20"/>
              <w:szCs w:val="20"/>
            </w:rPr>
          </w:rPrChange>
        </w:rPr>
        <w:t xml:space="preserve">. Para el cabal cumplimiento del objeto del presente Convenio y de los compromisos asumidos por las partes, </w:t>
      </w:r>
      <w:r w:rsidRPr="006C6BBA">
        <w:rPr>
          <w:rFonts w:ascii="Arial" w:hAnsi="Arial" w:cs="Arial"/>
          <w:b/>
          <w:sz w:val="20"/>
          <w:szCs w:val="20"/>
          <w:rPrChange w:id="318" w:author="Jessica Zaragoza" w:date="2019-08-15T13:46:00Z">
            <w:rPr>
              <w:rFonts w:ascii="Arial" w:hAnsi="Arial" w:cs="Arial"/>
              <w:b/>
              <w:sz w:val="20"/>
              <w:szCs w:val="20"/>
            </w:rPr>
          </w:rPrChange>
        </w:rPr>
        <w:t>“LA SALLE”</w:t>
      </w:r>
      <w:r w:rsidRPr="006C6BBA">
        <w:rPr>
          <w:rFonts w:ascii="Arial" w:hAnsi="Arial" w:cs="Arial"/>
          <w:sz w:val="20"/>
          <w:szCs w:val="20"/>
          <w:rPrChange w:id="319" w:author="Jessica Zaragoza" w:date="2019-08-15T13:46:00Z">
            <w:rPr>
              <w:rFonts w:ascii="Arial" w:hAnsi="Arial" w:cs="Arial"/>
              <w:sz w:val="20"/>
              <w:szCs w:val="20"/>
            </w:rPr>
          </w:rPrChange>
        </w:rPr>
        <w:t xml:space="preserve"> designa al </w:t>
      </w:r>
      <w:r w:rsidRPr="006C6BBA">
        <w:rPr>
          <w:rFonts w:ascii="Arial" w:hAnsi="Arial" w:cs="Arial"/>
          <w:b/>
          <w:sz w:val="20"/>
          <w:szCs w:val="20"/>
          <w:rPrChange w:id="320" w:author="Jessica Zaragoza" w:date="2019-08-15T13:46:00Z">
            <w:rPr>
              <w:rFonts w:ascii="Arial" w:hAnsi="Arial" w:cs="Arial"/>
              <w:b/>
              <w:sz w:val="20"/>
              <w:szCs w:val="20"/>
            </w:rPr>
          </w:rPrChange>
        </w:rPr>
        <w:t xml:space="preserve">Dr. Ricardo Secin Diep, </w:t>
      </w:r>
      <w:r w:rsidRPr="006C6BBA">
        <w:rPr>
          <w:rFonts w:ascii="Arial" w:hAnsi="Arial" w:cs="Arial"/>
          <w:sz w:val="20"/>
          <w:szCs w:val="20"/>
          <w:rPrChange w:id="321" w:author="Jessica Zaragoza" w:date="2019-08-15T13:46:00Z">
            <w:rPr>
              <w:rFonts w:ascii="Arial" w:hAnsi="Arial" w:cs="Arial"/>
              <w:sz w:val="20"/>
              <w:szCs w:val="20"/>
            </w:rPr>
          </w:rPrChange>
        </w:rPr>
        <w:t>Jefe de Posgrado o quién lo sustituya en su cargo</w:t>
      </w:r>
      <w:ins w:id="322" w:author="Javier Ramirez" w:date="2019-06-14T16:58:00Z">
        <w:r w:rsidR="00B72BE8" w:rsidRPr="006C6BBA">
          <w:rPr>
            <w:rFonts w:ascii="Arial" w:hAnsi="Arial" w:cs="Arial"/>
            <w:sz w:val="20"/>
            <w:szCs w:val="20"/>
            <w:rPrChange w:id="323" w:author="Jessica Zaragoza" w:date="2019-08-15T13:46:00Z">
              <w:rPr>
                <w:rFonts w:ascii="Arial" w:hAnsi="Arial" w:cs="Arial"/>
                <w:sz w:val="20"/>
                <w:szCs w:val="20"/>
              </w:rPr>
            </w:rPrChange>
          </w:rPr>
          <w:t>,</w:t>
        </w:r>
      </w:ins>
      <w:r w:rsidRPr="006C6BBA">
        <w:rPr>
          <w:rFonts w:ascii="Arial" w:hAnsi="Arial" w:cs="Arial"/>
          <w:sz w:val="20"/>
          <w:szCs w:val="20"/>
          <w:rPrChange w:id="324" w:author="Jessica Zaragoza" w:date="2019-08-15T13:46:00Z">
            <w:rPr>
              <w:rFonts w:ascii="Arial" w:hAnsi="Arial" w:cs="Arial"/>
              <w:sz w:val="20"/>
              <w:szCs w:val="20"/>
            </w:rPr>
          </w:rPrChange>
        </w:rPr>
        <w:t xml:space="preserve"> y por parte de </w:t>
      </w:r>
      <w:r w:rsidRPr="006C6BBA">
        <w:rPr>
          <w:rFonts w:ascii="Arial" w:hAnsi="Arial" w:cs="Arial"/>
          <w:b/>
          <w:sz w:val="20"/>
          <w:szCs w:val="20"/>
          <w:rPrChange w:id="325" w:author="Jessica Zaragoza" w:date="2019-08-15T13:46:00Z">
            <w:rPr>
              <w:rFonts w:ascii="Arial" w:hAnsi="Arial" w:cs="Arial"/>
              <w:b/>
              <w:sz w:val="20"/>
              <w:szCs w:val="20"/>
            </w:rPr>
          </w:rPrChange>
        </w:rPr>
        <w:t>“LA INSTITUCIÓN”</w:t>
      </w:r>
      <w:ins w:id="326" w:author="Javier Ramirez" w:date="2019-06-14T16:58:00Z">
        <w:r w:rsidR="00B72BE8" w:rsidRPr="006C6BBA">
          <w:rPr>
            <w:rFonts w:ascii="Arial" w:hAnsi="Arial" w:cs="Arial"/>
            <w:b/>
            <w:sz w:val="20"/>
            <w:szCs w:val="20"/>
            <w:rPrChange w:id="327" w:author="Jessica Zaragoza" w:date="2019-08-15T13:46:00Z">
              <w:rPr>
                <w:rFonts w:ascii="Arial" w:hAnsi="Arial" w:cs="Arial"/>
                <w:b/>
                <w:sz w:val="20"/>
                <w:szCs w:val="20"/>
              </w:rPr>
            </w:rPrChange>
          </w:rPr>
          <w:t>,</w:t>
        </w:r>
      </w:ins>
      <w:r w:rsidRPr="006C6BBA">
        <w:rPr>
          <w:rFonts w:ascii="Arial" w:hAnsi="Arial" w:cs="Arial"/>
          <w:sz w:val="20"/>
          <w:szCs w:val="20"/>
          <w:rPrChange w:id="328" w:author="Jessica Zaragoza" w:date="2019-08-15T13:46:00Z">
            <w:rPr>
              <w:rFonts w:ascii="Arial" w:hAnsi="Arial" w:cs="Arial"/>
              <w:sz w:val="20"/>
              <w:szCs w:val="20"/>
            </w:rPr>
          </w:rPrChange>
        </w:rPr>
        <w:t xml:space="preserve"> se designa a la </w:t>
      </w:r>
      <w:r w:rsidRPr="006C6BBA">
        <w:rPr>
          <w:rFonts w:ascii="Arial" w:hAnsi="Arial" w:cs="Arial"/>
          <w:b/>
          <w:sz w:val="20"/>
          <w:szCs w:val="20"/>
          <w:rPrChange w:id="329" w:author="Jessica Zaragoza" w:date="2019-08-15T13:46:00Z">
            <w:rPr>
              <w:rFonts w:ascii="Arial" w:hAnsi="Arial" w:cs="Arial"/>
              <w:b/>
              <w:sz w:val="20"/>
              <w:szCs w:val="20"/>
            </w:rPr>
          </w:rPrChange>
        </w:rPr>
        <w:t xml:space="preserve">Dra. </w:t>
      </w:r>
      <w:r w:rsidR="00064145" w:rsidRPr="006C6BBA">
        <w:rPr>
          <w:rFonts w:ascii="Arial" w:hAnsi="Arial" w:cs="Arial"/>
          <w:b/>
          <w:sz w:val="20"/>
          <w:szCs w:val="20"/>
          <w:rPrChange w:id="330" w:author="Jessica Zaragoza" w:date="2019-08-15T13:46:00Z">
            <w:rPr>
              <w:rFonts w:ascii="Arial" w:hAnsi="Arial" w:cs="Arial"/>
              <w:b/>
              <w:sz w:val="20"/>
              <w:szCs w:val="20"/>
            </w:rPr>
          </w:rPrChange>
        </w:rPr>
        <w:t xml:space="preserve">Carmen Zavala García, </w:t>
      </w:r>
      <w:ins w:id="331" w:author="Javier Ramirez" w:date="2019-06-14T16:58:00Z">
        <w:r w:rsidR="00B72BE8" w:rsidRPr="006C6BBA">
          <w:rPr>
            <w:rFonts w:ascii="Arial" w:hAnsi="Arial" w:cs="Arial"/>
            <w:b/>
            <w:sz w:val="20"/>
            <w:szCs w:val="20"/>
            <w:rPrChange w:id="332" w:author="Jessica Zaragoza" w:date="2019-08-15T13:46:00Z">
              <w:rPr>
                <w:rFonts w:ascii="Arial" w:hAnsi="Arial" w:cs="Arial"/>
                <w:b/>
                <w:sz w:val="20"/>
                <w:szCs w:val="20"/>
              </w:rPr>
            </w:rPrChange>
          </w:rPr>
          <w:t>D</w:t>
        </w:r>
      </w:ins>
      <w:del w:id="333" w:author="Javier Ramirez" w:date="2019-06-14T16:58:00Z">
        <w:r w:rsidR="00064145" w:rsidRPr="006C6BBA" w:rsidDel="00B72BE8">
          <w:rPr>
            <w:rFonts w:ascii="Arial" w:hAnsi="Arial" w:cs="Arial"/>
            <w:b/>
            <w:sz w:val="20"/>
            <w:szCs w:val="20"/>
            <w:rPrChange w:id="334" w:author="Jessica Zaragoza" w:date="2019-08-15T13:46:00Z">
              <w:rPr>
                <w:rFonts w:ascii="Arial" w:hAnsi="Arial" w:cs="Arial"/>
                <w:b/>
                <w:sz w:val="20"/>
                <w:szCs w:val="20"/>
              </w:rPr>
            </w:rPrChange>
          </w:rPr>
          <w:delText>d</w:delText>
        </w:r>
      </w:del>
      <w:r w:rsidRPr="006C6BBA">
        <w:rPr>
          <w:rFonts w:ascii="Arial" w:hAnsi="Arial" w:cs="Arial"/>
          <w:b/>
          <w:sz w:val="20"/>
          <w:szCs w:val="20"/>
          <w:rPrChange w:id="335" w:author="Jessica Zaragoza" w:date="2019-08-15T13:46:00Z">
            <w:rPr>
              <w:rFonts w:ascii="Arial" w:hAnsi="Arial" w:cs="Arial"/>
              <w:b/>
              <w:sz w:val="20"/>
              <w:szCs w:val="20"/>
            </w:rPr>
          </w:rPrChange>
        </w:rPr>
        <w:t>irectora Académica</w:t>
      </w:r>
      <w:r w:rsidRPr="006C6BBA">
        <w:rPr>
          <w:rFonts w:ascii="Arial" w:hAnsi="Arial" w:cs="Arial"/>
          <w:sz w:val="20"/>
          <w:szCs w:val="20"/>
          <w:rPrChange w:id="336" w:author="Jessica Zaragoza" w:date="2019-08-15T13:46:00Z">
            <w:rPr>
              <w:rFonts w:ascii="Arial" w:hAnsi="Arial" w:cs="Arial"/>
              <w:sz w:val="20"/>
              <w:szCs w:val="20"/>
            </w:rPr>
          </w:rPrChange>
        </w:rPr>
        <w:t xml:space="preserve"> o quién la sustituya en su cargo, como las personas encargadas del seguimiento de los mismos.</w:t>
      </w:r>
    </w:p>
    <w:p w:rsidR="00C769E5" w:rsidRPr="006C6BBA" w:rsidRDefault="00C769E5" w:rsidP="00C769E5">
      <w:pPr>
        <w:widowControl w:val="0"/>
        <w:autoSpaceDE w:val="0"/>
        <w:autoSpaceDN w:val="0"/>
        <w:adjustRightInd w:val="0"/>
        <w:jc w:val="both"/>
        <w:rPr>
          <w:rFonts w:ascii="Arial" w:hAnsi="Arial" w:cs="Arial"/>
          <w:sz w:val="20"/>
          <w:szCs w:val="20"/>
          <w:rPrChange w:id="337" w:author="Jessica Zaragoza" w:date="2019-08-15T13:46:00Z">
            <w:rPr>
              <w:rFonts w:ascii="Arial" w:hAnsi="Arial" w:cs="Arial"/>
              <w:sz w:val="20"/>
              <w:szCs w:val="20"/>
            </w:rPr>
          </w:rPrChange>
        </w:rPr>
      </w:pPr>
    </w:p>
    <w:p w:rsidR="00C769E5" w:rsidRPr="006C6BBA" w:rsidRDefault="00C769E5" w:rsidP="00C769E5">
      <w:pPr>
        <w:widowControl w:val="0"/>
        <w:autoSpaceDE w:val="0"/>
        <w:autoSpaceDN w:val="0"/>
        <w:adjustRightInd w:val="0"/>
        <w:jc w:val="both"/>
        <w:rPr>
          <w:rFonts w:ascii="Arial" w:hAnsi="Arial" w:cs="Arial"/>
          <w:sz w:val="20"/>
          <w:szCs w:val="20"/>
          <w:rPrChange w:id="338" w:author="Jessica Zaragoza" w:date="2019-08-15T13:46:00Z">
            <w:rPr>
              <w:rFonts w:ascii="Arial" w:hAnsi="Arial" w:cs="Arial"/>
              <w:sz w:val="20"/>
              <w:szCs w:val="20"/>
            </w:rPr>
          </w:rPrChange>
        </w:rPr>
      </w:pPr>
      <w:r w:rsidRPr="006C6BBA">
        <w:rPr>
          <w:rFonts w:ascii="Arial" w:hAnsi="Arial" w:cs="Arial"/>
          <w:b/>
          <w:sz w:val="20"/>
          <w:szCs w:val="20"/>
          <w:rPrChange w:id="339" w:author="Jessica Zaragoza" w:date="2019-08-15T13:46:00Z">
            <w:rPr>
              <w:rFonts w:ascii="Arial" w:hAnsi="Arial" w:cs="Arial"/>
              <w:b/>
              <w:sz w:val="20"/>
              <w:szCs w:val="20"/>
            </w:rPr>
          </w:rPrChange>
        </w:rPr>
        <w:t>DÉCIMA PRIMERA.</w:t>
      </w:r>
      <w:r w:rsidRPr="006C6BBA">
        <w:rPr>
          <w:rFonts w:ascii="Arial" w:hAnsi="Arial" w:cs="Arial"/>
          <w:sz w:val="20"/>
          <w:szCs w:val="20"/>
          <w:rPrChange w:id="340" w:author="Jessica Zaragoza" w:date="2019-08-15T13:46:00Z">
            <w:rPr>
              <w:rFonts w:ascii="Arial" w:hAnsi="Arial" w:cs="Arial"/>
              <w:sz w:val="20"/>
              <w:szCs w:val="20"/>
            </w:rPr>
          </w:rPrChange>
        </w:rPr>
        <w:t xml:space="preserve"> </w:t>
      </w:r>
      <w:bookmarkStart w:id="341" w:name="OLE_LINK1"/>
      <w:bookmarkStart w:id="342" w:name="OLE_LINK2"/>
      <w:r w:rsidRPr="006C6BBA">
        <w:rPr>
          <w:rFonts w:ascii="Arial" w:hAnsi="Arial" w:cs="Arial"/>
          <w:sz w:val="20"/>
          <w:szCs w:val="20"/>
          <w:rPrChange w:id="343" w:author="Jessica Zaragoza" w:date="2019-08-15T13:46:00Z">
            <w:rPr>
              <w:rFonts w:ascii="Arial" w:hAnsi="Arial" w:cs="Arial"/>
              <w:sz w:val="20"/>
              <w:szCs w:val="20"/>
            </w:rPr>
          </w:rPrChange>
        </w:rPr>
        <w:t xml:space="preserve">En el caso de presentarse, </w:t>
      </w:r>
      <w:r w:rsidRPr="006C6BBA">
        <w:rPr>
          <w:rFonts w:ascii="Arial" w:hAnsi="Arial" w:cs="Arial"/>
          <w:b/>
          <w:sz w:val="20"/>
          <w:szCs w:val="20"/>
          <w:rPrChange w:id="344" w:author="Jessica Zaragoza" w:date="2019-08-15T13:46:00Z">
            <w:rPr>
              <w:rFonts w:ascii="Arial" w:hAnsi="Arial" w:cs="Arial"/>
              <w:b/>
              <w:sz w:val="20"/>
              <w:szCs w:val="20"/>
            </w:rPr>
          </w:rPrChange>
        </w:rPr>
        <w:t xml:space="preserve">“LA INSTITUCIÓN” </w:t>
      </w:r>
      <w:r w:rsidRPr="006C6BBA">
        <w:rPr>
          <w:rFonts w:ascii="Arial" w:hAnsi="Arial" w:cs="Arial"/>
          <w:sz w:val="20"/>
          <w:szCs w:val="20"/>
          <w:rPrChange w:id="345" w:author="Jessica Zaragoza" w:date="2019-08-15T13:46:00Z">
            <w:rPr>
              <w:rFonts w:ascii="Arial" w:hAnsi="Arial" w:cs="Arial"/>
              <w:sz w:val="20"/>
              <w:szCs w:val="20"/>
            </w:rPr>
          </w:rPrChange>
        </w:rPr>
        <w:t xml:space="preserve">brindará asesoría legal a los residentes que lo requieran, resultado de incidentes generados en relación a la atención médica durante el periodo de entrenamiento. </w:t>
      </w:r>
    </w:p>
    <w:bookmarkEnd w:id="341"/>
    <w:bookmarkEnd w:id="342"/>
    <w:p w:rsidR="00C769E5" w:rsidRPr="006C6BBA" w:rsidRDefault="00C769E5" w:rsidP="00C769E5">
      <w:pPr>
        <w:widowControl w:val="0"/>
        <w:autoSpaceDE w:val="0"/>
        <w:autoSpaceDN w:val="0"/>
        <w:adjustRightInd w:val="0"/>
        <w:jc w:val="both"/>
        <w:rPr>
          <w:rFonts w:ascii="Arial" w:hAnsi="Arial" w:cs="Arial"/>
          <w:sz w:val="20"/>
          <w:szCs w:val="20"/>
          <w:rPrChange w:id="346" w:author="Jessica Zaragoza" w:date="2019-08-15T13:46:00Z">
            <w:rPr>
              <w:rFonts w:ascii="Arial" w:hAnsi="Arial" w:cs="Arial"/>
              <w:sz w:val="20"/>
              <w:szCs w:val="20"/>
            </w:rPr>
          </w:rPrChange>
        </w:rPr>
      </w:pPr>
    </w:p>
    <w:p w:rsidR="00C769E5" w:rsidRPr="006C6BBA" w:rsidRDefault="00C769E5" w:rsidP="00C769E5">
      <w:pPr>
        <w:pStyle w:val="Textoindependiente"/>
        <w:spacing w:after="0"/>
        <w:ind w:right="-142"/>
        <w:jc w:val="both"/>
        <w:rPr>
          <w:rFonts w:ascii="Arial" w:hAnsi="Arial" w:cs="Arial"/>
          <w:sz w:val="20"/>
          <w:szCs w:val="20"/>
          <w:lang w:val="es-ES" w:eastAsia="es-ES"/>
          <w:rPrChange w:id="347" w:author="Jessica Zaragoza" w:date="2019-08-15T13:46:00Z">
            <w:rPr>
              <w:rFonts w:ascii="Arial" w:hAnsi="Arial" w:cs="Arial"/>
              <w:sz w:val="20"/>
              <w:szCs w:val="20"/>
              <w:lang w:val="es-ES" w:eastAsia="es-ES"/>
            </w:rPr>
          </w:rPrChange>
        </w:rPr>
      </w:pPr>
      <w:r w:rsidRPr="006C6BBA">
        <w:rPr>
          <w:rFonts w:ascii="Arial" w:hAnsi="Arial" w:cs="Arial"/>
          <w:b/>
          <w:sz w:val="20"/>
          <w:szCs w:val="20"/>
          <w:rPrChange w:id="348" w:author="Jessica Zaragoza" w:date="2019-08-15T13:46:00Z">
            <w:rPr>
              <w:rFonts w:ascii="Arial" w:hAnsi="Arial" w:cs="Arial"/>
              <w:b/>
              <w:sz w:val="20"/>
              <w:szCs w:val="20"/>
            </w:rPr>
          </w:rPrChange>
        </w:rPr>
        <w:t xml:space="preserve">DÉCIMA SEGUNDA. </w:t>
      </w:r>
      <w:r w:rsidRPr="006C6BBA">
        <w:rPr>
          <w:rFonts w:ascii="Arial" w:hAnsi="Arial" w:cs="Arial"/>
          <w:sz w:val="20"/>
          <w:szCs w:val="20"/>
          <w:lang w:val="es-ES" w:eastAsia="es-ES"/>
          <w:rPrChange w:id="349" w:author="Jessica Zaragoza" w:date="2019-08-15T13:46:00Z">
            <w:rPr>
              <w:rFonts w:ascii="Arial" w:hAnsi="Arial" w:cs="Arial"/>
              <w:sz w:val="20"/>
              <w:szCs w:val="20"/>
              <w:lang w:val="es-ES" w:eastAsia="es-ES"/>
            </w:rPr>
          </w:rPrChange>
        </w:rPr>
        <w:t xml:space="preserve">Las partes convienen y aceptan que en atención al origen del presente Convenio, no se establecen o derivan del mismo, en ningún caso, relaciones laborales entre ellas o entre los internos y </w:t>
      </w:r>
      <w:r w:rsidRPr="006C6BBA">
        <w:rPr>
          <w:rFonts w:ascii="Arial" w:hAnsi="Arial" w:cs="Arial"/>
          <w:b/>
          <w:sz w:val="20"/>
          <w:szCs w:val="20"/>
          <w:lang w:val="es-ES" w:eastAsia="es-ES"/>
          <w:rPrChange w:id="350" w:author="Jessica Zaragoza" w:date="2019-08-15T13:46:00Z">
            <w:rPr>
              <w:rFonts w:ascii="Arial" w:hAnsi="Arial" w:cs="Arial"/>
              <w:b/>
              <w:sz w:val="20"/>
              <w:szCs w:val="20"/>
              <w:lang w:val="es-ES" w:eastAsia="es-ES"/>
            </w:rPr>
          </w:rPrChange>
        </w:rPr>
        <w:t>“LA INSTITUCIÓN”</w:t>
      </w:r>
      <w:r w:rsidRPr="006C6BBA">
        <w:rPr>
          <w:rFonts w:ascii="Arial" w:hAnsi="Arial" w:cs="Arial"/>
          <w:sz w:val="20"/>
          <w:szCs w:val="20"/>
          <w:lang w:val="es-ES" w:eastAsia="es-ES"/>
          <w:rPrChange w:id="351" w:author="Jessica Zaragoza" w:date="2019-08-15T13:46:00Z">
            <w:rPr>
              <w:rFonts w:ascii="Arial" w:hAnsi="Arial" w:cs="Arial"/>
              <w:sz w:val="20"/>
              <w:szCs w:val="20"/>
              <w:lang w:val="es-ES" w:eastAsia="es-ES"/>
            </w:rPr>
          </w:rPrChange>
        </w:rPr>
        <w:t>; asimismo, el personal empleado por las partes para el cumplimiento del objeto de este Convenio, se entenderá relacionado exclusivamente con cada una de ellas, por ende será por su cuenta y cargo el oportuno, exacto y fiel cumplimiento de las obligaciones que las Leyes y Reglamentos aplicables le impongan en materia del trabajo y seguridad social en su carácter de patrón, respecto del personal que asigne para el cumplimiento del presente Convenio y en ningún caso la contraparte será considerada como empleador solidario o sustituto.</w:t>
      </w:r>
    </w:p>
    <w:p w:rsidR="00C769E5" w:rsidRPr="006C6BBA" w:rsidRDefault="00C769E5" w:rsidP="00C769E5">
      <w:pPr>
        <w:jc w:val="both"/>
        <w:rPr>
          <w:rFonts w:ascii="Arial" w:hAnsi="Arial" w:cs="Arial"/>
          <w:sz w:val="20"/>
          <w:szCs w:val="20"/>
          <w:rPrChange w:id="352" w:author="Jessica Zaragoza" w:date="2019-08-15T13:46:00Z">
            <w:rPr>
              <w:rFonts w:ascii="Arial" w:hAnsi="Arial" w:cs="Arial"/>
              <w:sz w:val="20"/>
              <w:szCs w:val="20"/>
            </w:rPr>
          </w:rPrChange>
        </w:rPr>
      </w:pPr>
    </w:p>
    <w:p w:rsidR="00C769E5" w:rsidRPr="006C6BBA" w:rsidRDefault="00C769E5" w:rsidP="00C769E5">
      <w:pPr>
        <w:pStyle w:val="Textoindependiente"/>
        <w:spacing w:after="0"/>
        <w:ind w:right="-142"/>
        <w:jc w:val="both"/>
        <w:rPr>
          <w:rFonts w:ascii="Arial" w:hAnsi="Arial" w:cs="Arial"/>
          <w:sz w:val="20"/>
          <w:szCs w:val="20"/>
          <w:rPrChange w:id="353" w:author="Jessica Zaragoza" w:date="2019-08-15T13:46:00Z">
            <w:rPr>
              <w:rFonts w:ascii="Arial" w:hAnsi="Arial" w:cs="Arial"/>
              <w:sz w:val="20"/>
              <w:szCs w:val="20"/>
            </w:rPr>
          </w:rPrChange>
        </w:rPr>
      </w:pPr>
      <w:r w:rsidRPr="006C6BBA">
        <w:rPr>
          <w:rFonts w:ascii="Arial" w:hAnsi="Arial" w:cs="Arial"/>
          <w:sz w:val="20"/>
          <w:szCs w:val="20"/>
          <w:rPrChange w:id="354" w:author="Jessica Zaragoza" w:date="2019-08-15T13:46:00Z">
            <w:rPr>
              <w:rFonts w:ascii="Arial" w:hAnsi="Arial" w:cs="Arial"/>
              <w:sz w:val="20"/>
              <w:szCs w:val="20"/>
            </w:rPr>
          </w:rPrChange>
        </w:rPr>
        <w:t>Sin perjuicio de lo anterior, las partes manifiestan bajo protesta de decir verdad, ser los únicos patrones de todas y cada una de las personas que con cualquier carácter intervienen bajo sus órdenes para el desarrollo y ejecución del presente Convenio, con excepción de los estudiantes, con quienes no existe relación laboral, por lo que asumiendo las partes consec</w:t>
      </w:r>
      <w:permStart w:id="1022104845" w:edGrp="everyone"/>
      <w:permEnd w:id="1022104845"/>
      <w:r w:rsidRPr="006C6BBA">
        <w:rPr>
          <w:rFonts w:ascii="Arial" w:hAnsi="Arial" w:cs="Arial"/>
          <w:sz w:val="20"/>
          <w:szCs w:val="20"/>
          <w:rPrChange w:id="355" w:author="Jessica Zaragoza" w:date="2019-08-15T13:46:00Z">
            <w:rPr>
              <w:rFonts w:ascii="Arial" w:hAnsi="Arial" w:cs="Arial"/>
              <w:sz w:val="20"/>
              <w:szCs w:val="20"/>
            </w:rPr>
          </w:rPrChange>
        </w:rPr>
        <w:t>uentemente toda la obligación derivada del personal en cita, como son el pago de salarios, de cuotas obrero patronales al Instituto Mexicano del Seguro Social, retención y pago de impuestos así como el cumplimiento de todas y cada una de las prestaciones de trabajo a que su personal tenga derecho, obligándose las partes conocer y responder ante autoridad competente cualquier reclamación que pudiera llegar a existir.</w:t>
      </w:r>
    </w:p>
    <w:p w:rsidR="00C769E5" w:rsidRPr="006C6BBA" w:rsidRDefault="00C769E5" w:rsidP="00C769E5">
      <w:pPr>
        <w:widowControl w:val="0"/>
        <w:autoSpaceDE w:val="0"/>
        <w:autoSpaceDN w:val="0"/>
        <w:adjustRightInd w:val="0"/>
        <w:jc w:val="both"/>
        <w:rPr>
          <w:rFonts w:ascii="Arial" w:hAnsi="Arial" w:cs="Arial"/>
          <w:sz w:val="20"/>
          <w:szCs w:val="20"/>
          <w:lang w:val="es-MX"/>
          <w:rPrChange w:id="356" w:author="Jessica Zaragoza" w:date="2019-08-15T13:46:00Z">
            <w:rPr>
              <w:rFonts w:ascii="Arial" w:hAnsi="Arial" w:cs="Arial"/>
              <w:sz w:val="20"/>
              <w:szCs w:val="20"/>
              <w:lang w:val="es-MX"/>
            </w:rPr>
          </w:rPrChange>
        </w:rPr>
      </w:pPr>
    </w:p>
    <w:p w:rsidR="00C769E5" w:rsidRPr="006C6BBA" w:rsidRDefault="00C769E5" w:rsidP="00C769E5">
      <w:pPr>
        <w:pStyle w:val="Textoindependiente"/>
        <w:spacing w:after="0"/>
        <w:ind w:right="-142"/>
        <w:jc w:val="both"/>
        <w:rPr>
          <w:rFonts w:ascii="Arial" w:hAnsi="Arial" w:cs="Arial"/>
          <w:sz w:val="20"/>
          <w:szCs w:val="20"/>
          <w:rPrChange w:id="357" w:author="Jessica Zaragoza" w:date="2019-08-15T13:46:00Z">
            <w:rPr>
              <w:rFonts w:ascii="Arial" w:hAnsi="Arial" w:cs="Arial"/>
              <w:sz w:val="20"/>
              <w:szCs w:val="20"/>
            </w:rPr>
          </w:rPrChange>
        </w:rPr>
      </w:pPr>
      <w:r w:rsidRPr="006C6BBA">
        <w:rPr>
          <w:rFonts w:ascii="Arial" w:hAnsi="Arial" w:cs="Arial"/>
          <w:b/>
          <w:sz w:val="20"/>
          <w:szCs w:val="20"/>
          <w:rPrChange w:id="358" w:author="Jessica Zaragoza" w:date="2019-08-15T13:46:00Z">
            <w:rPr>
              <w:rFonts w:ascii="Arial" w:hAnsi="Arial" w:cs="Arial"/>
              <w:b/>
              <w:sz w:val="20"/>
              <w:szCs w:val="20"/>
            </w:rPr>
          </w:rPrChange>
        </w:rPr>
        <w:t>DÉCIMA TERCERA.</w:t>
      </w:r>
      <w:r w:rsidRPr="006C6BBA">
        <w:rPr>
          <w:rFonts w:ascii="Arial" w:hAnsi="Arial" w:cs="Arial"/>
          <w:sz w:val="20"/>
          <w:szCs w:val="20"/>
          <w:rPrChange w:id="359" w:author="Jessica Zaragoza" w:date="2019-08-15T13:46:00Z">
            <w:rPr>
              <w:rFonts w:ascii="Arial" w:hAnsi="Arial" w:cs="Arial"/>
              <w:sz w:val="20"/>
              <w:szCs w:val="20"/>
            </w:rPr>
          </w:rPrChange>
        </w:rPr>
        <w:t xml:space="preserve"> Las partes se obligan a guardar confidencialidad respecto de las actividades o información académica, personal, sensible o de cualquier índole que intercambien entre ellas o se originen en cumplimiento del presente instrumento.</w:t>
      </w:r>
    </w:p>
    <w:p w:rsidR="00C769E5" w:rsidRPr="006C6BBA" w:rsidRDefault="00C769E5" w:rsidP="00C769E5">
      <w:pPr>
        <w:pStyle w:val="Textoindependiente"/>
        <w:spacing w:after="0"/>
        <w:ind w:right="-142"/>
        <w:jc w:val="both"/>
        <w:rPr>
          <w:rFonts w:ascii="Arial" w:hAnsi="Arial" w:cs="Arial"/>
          <w:b/>
          <w:sz w:val="20"/>
          <w:szCs w:val="20"/>
          <w:rPrChange w:id="360" w:author="Jessica Zaragoza" w:date="2019-08-15T13:46:00Z">
            <w:rPr>
              <w:rFonts w:ascii="Arial" w:hAnsi="Arial" w:cs="Arial"/>
              <w:b/>
              <w:sz w:val="20"/>
              <w:szCs w:val="20"/>
            </w:rPr>
          </w:rPrChange>
        </w:rPr>
      </w:pPr>
    </w:p>
    <w:p w:rsidR="00C769E5" w:rsidRPr="006C6BBA" w:rsidRDefault="00C769E5" w:rsidP="00C769E5">
      <w:pPr>
        <w:pStyle w:val="Textoindependiente"/>
        <w:spacing w:after="0"/>
        <w:ind w:right="-142"/>
        <w:jc w:val="both"/>
        <w:rPr>
          <w:rFonts w:ascii="Arial" w:hAnsi="Arial" w:cs="Arial"/>
          <w:sz w:val="20"/>
          <w:szCs w:val="20"/>
          <w:lang w:val="es-ES" w:eastAsia="es-ES"/>
          <w:rPrChange w:id="361" w:author="Jessica Zaragoza" w:date="2019-08-15T13:46:00Z">
            <w:rPr>
              <w:rFonts w:ascii="Arial" w:hAnsi="Arial" w:cs="Arial"/>
              <w:sz w:val="20"/>
              <w:szCs w:val="20"/>
              <w:lang w:val="es-ES" w:eastAsia="es-ES"/>
            </w:rPr>
          </w:rPrChange>
        </w:rPr>
      </w:pPr>
      <w:r w:rsidRPr="006C6BBA">
        <w:rPr>
          <w:rFonts w:ascii="Arial" w:hAnsi="Arial" w:cs="Arial"/>
          <w:b/>
          <w:sz w:val="20"/>
          <w:szCs w:val="20"/>
          <w:rPrChange w:id="362" w:author="Jessica Zaragoza" w:date="2019-08-15T13:46:00Z">
            <w:rPr>
              <w:rFonts w:ascii="Arial" w:hAnsi="Arial" w:cs="Arial"/>
              <w:b/>
              <w:sz w:val="20"/>
              <w:szCs w:val="20"/>
            </w:rPr>
          </w:rPrChange>
        </w:rPr>
        <w:t>DÉCIMA CUARTA.</w:t>
      </w:r>
      <w:r w:rsidRPr="006C6BBA">
        <w:rPr>
          <w:rFonts w:ascii="Arial" w:hAnsi="Arial" w:cs="Arial"/>
          <w:sz w:val="20"/>
          <w:szCs w:val="20"/>
          <w:lang w:val="es-ES" w:eastAsia="es-ES"/>
          <w:rPrChange w:id="363" w:author="Jessica Zaragoza" w:date="2019-08-15T13:46:00Z">
            <w:rPr>
              <w:rFonts w:ascii="Arial" w:hAnsi="Arial" w:cs="Arial"/>
              <w:sz w:val="20"/>
              <w:szCs w:val="20"/>
              <w:lang w:val="es-ES" w:eastAsia="es-ES"/>
            </w:rPr>
          </w:rPrChange>
        </w:rPr>
        <w:t xml:space="preserve"> Las partes acuerdan que se podrá modificar o adicionar el presente Convenio de común acuerdo y una vez que éstas se elaboren por escrito y sean firmadas por las partes, se anexarán al presente instrumento, mismas que formarán parte integrante del mismo.</w:t>
      </w:r>
    </w:p>
    <w:p w:rsidR="00C769E5" w:rsidRPr="006C6BBA" w:rsidRDefault="00C769E5" w:rsidP="00C769E5">
      <w:pPr>
        <w:pStyle w:val="Textoindependiente"/>
        <w:spacing w:after="0"/>
        <w:ind w:right="-142"/>
        <w:jc w:val="both"/>
        <w:rPr>
          <w:rFonts w:ascii="Arial" w:hAnsi="Arial" w:cs="Arial"/>
          <w:sz w:val="20"/>
          <w:szCs w:val="20"/>
          <w:lang w:val="es-ES" w:eastAsia="es-ES"/>
          <w:rPrChange w:id="364" w:author="Jessica Zaragoza" w:date="2019-08-15T13:46:00Z">
            <w:rPr>
              <w:rFonts w:ascii="Arial" w:hAnsi="Arial" w:cs="Arial"/>
              <w:sz w:val="20"/>
              <w:szCs w:val="20"/>
              <w:lang w:val="es-ES" w:eastAsia="es-ES"/>
            </w:rPr>
          </w:rPrChange>
        </w:rPr>
      </w:pPr>
    </w:p>
    <w:p w:rsidR="00C769E5" w:rsidRPr="006C6BBA" w:rsidRDefault="00C769E5" w:rsidP="00C769E5">
      <w:pPr>
        <w:jc w:val="both"/>
        <w:rPr>
          <w:rFonts w:ascii="Arial" w:hAnsi="Arial" w:cs="Arial"/>
          <w:b/>
          <w:sz w:val="20"/>
          <w:szCs w:val="20"/>
          <w:rPrChange w:id="365" w:author="Jessica Zaragoza" w:date="2019-08-15T13:46:00Z">
            <w:rPr>
              <w:rFonts w:ascii="Arial" w:hAnsi="Arial" w:cs="Arial"/>
              <w:b/>
              <w:sz w:val="20"/>
              <w:szCs w:val="20"/>
            </w:rPr>
          </w:rPrChange>
        </w:rPr>
      </w:pPr>
      <w:r w:rsidRPr="006C6BBA">
        <w:rPr>
          <w:rFonts w:ascii="Arial" w:hAnsi="Arial" w:cs="Arial"/>
          <w:b/>
          <w:sz w:val="20"/>
          <w:szCs w:val="20"/>
          <w:rPrChange w:id="366" w:author="Jessica Zaragoza" w:date="2019-08-15T13:46:00Z">
            <w:rPr>
              <w:rFonts w:ascii="Arial" w:hAnsi="Arial" w:cs="Arial"/>
              <w:b/>
              <w:sz w:val="20"/>
              <w:szCs w:val="20"/>
            </w:rPr>
          </w:rPrChange>
        </w:rPr>
        <w:t xml:space="preserve">DÉCIMA QUINTA. </w:t>
      </w:r>
      <w:r w:rsidRPr="006C6BBA">
        <w:rPr>
          <w:rFonts w:ascii="Arial" w:hAnsi="Arial" w:cs="Arial"/>
          <w:sz w:val="20"/>
          <w:szCs w:val="20"/>
          <w:rPrChange w:id="367" w:author="Jessica Zaragoza" w:date="2019-08-15T13:46:00Z">
            <w:rPr>
              <w:rFonts w:ascii="Arial" w:hAnsi="Arial" w:cs="Arial"/>
              <w:sz w:val="20"/>
              <w:szCs w:val="20"/>
            </w:rPr>
          </w:rPrChange>
        </w:rPr>
        <w:t xml:space="preserve">Las partes podrán suspender el cumplimiento de las obligaciones derivadas del presente Convenio sin que se genere incumplimiento de su parte si se presentan casos fortuitos o de fuerza mayor, como </w:t>
      </w:r>
      <w:r w:rsidRPr="006C6BBA">
        <w:rPr>
          <w:rFonts w:ascii="Arial" w:hAnsi="Arial" w:cs="Arial"/>
          <w:sz w:val="20"/>
          <w:szCs w:val="20"/>
          <w:rPrChange w:id="368" w:author="Jessica Zaragoza" w:date="2019-08-15T13:46:00Z">
            <w:rPr>
              <w:rFonts w:ascii="Arial" w:hAnsi="Arial" w:cs="Arial"/>
              <w:sz w:val="20"/>
              <w:szCs w:val="20"/>
            </w:rPr>
          </w:rPrChange>
        </w:rPr>
        <w:lastRenderedPageBreak/>
        <w:t>incendio, temblor u otros acontecimientos de la naturaleza o hechos del hombre ajenos a su voluntad, y una vez que concluyan dichos acontecimientos las partes acuerdan en reanudar en su totalidad cada una de sus obligaciones derivadas del presente Convenio.</w:t>
      </w:r>
    </w:p>
    <w:p w:rsidR="00C769E5" w:rsidRPr="006C6BBA" w:rsidRDefault="00C769E5" w:rsidP="00C769E5">
      <w:pPr>
        <w:pStyle w:val="Textoindependiente"/>
        <w:spacing w:after="0"/>
        <w:ind w:right="-142"/>
        <w:jc w:val="both"/>
        <w:rPr>
          <w:rFonts w:ascii="Arial" w:hAnsi="Arial" w:cs="Arial"/>
          <w:b/>
          <w:sz w:val="20"/>
          <w:szCs w:val="20"/>
          <w:lang w:val="es-ES" w:eastAsia="es-ES"/>
          <w:rPrChange w:id="369" w:author="Jessica Zaragoza" w:date="2019-08-15T13:46:00Z">
            <w:rPr>
              <w:rFonts w:ascii="Arial" w:hAnsi="Arial" w:cs="Arial"/>
              <w:b/>
              <w:sz w:val="20"/>
              <w:szCs w:val="20"/>
              <w:lang w:val="es-ES" w:eastAsia="es-ES"/>
            </w:rPr>
          </w:rPrChange>
        </w:rPr>
      </w:pPr>
    </w:p>
    <w:p w:rsidR="00C769E5" w:rsidRPr="006C6BBA" w:rsidRDefault="00C769E5" w:rsidP="00C769E5">
      <w:pPr>
        <w:pStyle w:val="Textoindependiente"/>
        <w:spacing w:after="0"/>
        <w:ind w:right="-142"/>
        <w:jc w:val="both"/>
        <w:rPr>
          <w:rFonts w:ascii="Arial" w:hAnsi="Arial" w:cs="Arial"/>
          <w:sz w:val="20"/>
          <w:szCs w:val="20"/>
          <w:rPrChange w:id="370" w:author="Jessica Zaragoza" w:date="2019-08-15T13:46:00Z">
            <w:rPr>
              <w:rFonts w:ascii="Arial" w:hAnsi="Arial" w:cs="Arial"/>
              <w:sz w:val="20"/>
              <w:szCs w:val="20"/>
            </w:rPr>
          </w:rPrChange>
        </w:rPr>
      </w:pPr>
      <w:r w:rsidRPr="006C6BBA">
        <w:rPr>
          <w:rFonts w:ascii="Arial" w:hAnsi="Arial" w:cs="Arial"/>
          <w:b/>
          <w:sz w:val="20"/>
          <w:szCs w:val="20"/>
          <w:lang w:val="es-ES" w:eastAsia="es-ES"/>
          <w:rPrChange w:id="371" w:author="Jessica Zaragoza" w:date="2019-08-15T13:46:00Z">
            <w:rPr>
              <w:rFonts w:ascii="Arial" w:hAnsi="Arial" w:cs="Arial"/>
              <w:b/>
              <w:sz w:val="20"/>
              <w:szCs w:val="20"/>
              <w:lang w:val="es-ES" w:eastAsia="es-ES"/>
            </w:rPr>
          </w:rPrChange>
        </w:rPr>
        <w:t xml:space="preserve">DÉCIMA SEXTA. </w:t>
      </w:r>
      <w:r w:rsidRPr="006C6BBA">
        <w:rPr>
          <w:rFonts w:ascii="Arial" w:hAnsi="Arial" w:cs="Arial"/>
          <w:b/>
          <w:sz w:val="20"/>
          <w:szCs w:val="20"/>
          <w:rPrChange w:id="372" w:author="Jessica Zaragoza" w:date="2019-08-15T13:46:00Z">
            <w:rPr>
              <w:rFonts w:ascii="Arial" w:hAnsi="Arial" w:cs="Arial"/>
              <w:b/>
              <w:sz w:val="20"/>
              <w:szCs w:val="20"/>
            </w:rPr>
          </w:rPrChange>
        </w:rPr>
        <w:t>“LA SALLE”</w:t>
      </w:r>
      <w:r w:rsidRPr="006C6BBA">
        <w:rPr>
          <w:rFonts w:ascii="Arial" w:hAnsi="Arial" w:cs="Arial"/>
          <w:sz w:val="20"/>
          <w:szCs w:val="20"/>
          <w:rPrChange w:id="373" w:author="Jessica Zaragoza" w:date="2019-08-15T13:46:00Z">
            <w:rPr>
              <w:rFonts w:ascii="Arial" w:hAnsi="Arial" w:cs="Arial"/>
              <w:sz w:val="20"/>
              <w:szCs w:val="20"/>
            </w:rPr>
          </w:rPrChange>
        </w:rPr>
        <w:t xml:space="preserve"> podrá rescindir el presente Convenio de pleno derecho, sin necesidad de declaración judicial y sin responsabilidad para ésta, cuando: 1) </w:t>
      </w:r>
      <w:r w:rsidRPr="006C6BBA">
        <w:rPr>
          <w:rFonts w:ascii="Arial" w:hAnsi="Arial" w:cs="Arial"/>
          <w:b/>
          <w:sz w:val="20"/>
          <w:szCs w:val="20"/>
          <w:rPrChange w:id="374" w:author="Jessica Zaragoza" w:date="2019-08-15T13:46:00Z">
            <w:rPr>
              <w:rFonts w:ascii="Arial" w:hAnsi="Arial" w:cs="Arial"/>
              <w:b/>
              <w:sz w:val="20"/>
              <w:szCs w:val="20"/>
            </w:rPr>
          </w:rPrChange>
        </w:rPr>
        <w:t>“LA INSTITUCIÓN”</w:t>
      </w:r>
      <w:r w:rsidRPr="006C6BBA">
        <w:rPr>
          <w:rFonts w:ascii="Arial" w:hAnsi="Arial" w:cs="Arial"/>
          <w:sz w:val="20"/>
          <w:szCs w:val="20"/>
          <w:rPrChange w:id="375" w:author="Jessica Zaragoza" w:date="2019-08-15T13:46:00Z">
            <w:rPr>
              <w:rFonts w:ascii="Arial" w:hAnsi="Arial" w:cs="Arial"/>
              <w:sz w:val="20"/>
              <w:szCs w:val="20"/>
            </w:rPr>
          </w:rPrChange>
        </w:rPr>
        <w:t xml:space="preserve"> no otorgue a los residentes todas las facilidades y herramientas necesarias a efecto de que estos puedan cumplir eficazmente sus actividades y objetivos, así como en el caso de que se obligue a los residentes lleven a cabo actividades no relacionadas con el programa; y 2) </w:t>
      </w:r>
      <w:r w:rsidRPr="006C6BBA">
        <w:rPr>
          <w:rFonts w:ascii="Arial" w:hAnsi="Arial" w:cs="Arial"/>
          <w:b/>
          <w:sz w:val="20"/>
          <w:szCs w:val="20"/>
          <w:rPrChange w:id="376" w:author="Jessica Zaragoza" w:date="2019-08-15T13:46:00Z">
            <w:rPr>
              <w:rFonts w:ascii="Arial" w:hAnsi="Arial" w:cs="Arial"/>
              <w:b/>
              <w:sz w:val="20"/>
              <w:szCs w:val="20"/>
            </w:rPr>
          </w:rPrChange>
        </w:rPr>
        <w:t>“LA INSTITUCIÓN”</w:t>
      </w:r>
      <w:r w:rsidRPr="006C6BBA">
        <w:rPr>
          <w:rFonts w:ascii="Arial" w:hAnsi="Arial" w:cs="Arial"/>
          <w:sz w:val="20"/>
          <w:szCs w:val="20"/>
          <w:rPrChange w:id="377" w:author="Jessica Zaragoza" w:date="2019-08-15T13:46:00Z">
            <w:rPr>
              <w:rFonts w:ascii="Arial" w:hAnsi="Arial" w:cs="Arial"/>
              <w:sz w:val="20"/>
              <w:szCs w:val="20"/>
            </w:rPr>
          </w:rPrChange>
        </w:rPr>
        <w:t xml:space="preserve"> caiga en incumplimiento a cualesquiera de las obligaciones derivadas del presente Convenio.</w:t>
      </w:r>
    </w:p>
    <w:p w:rsidR="00C769E5" w:rsidRPr="006C6BBA" w:rsidRDefault="00C769E5" w:rsidP="00C769E5">
      <w:pPr>
        <w:pStyle w:val="Textoindependiente"/>
        <w:spacing w:after="0"/>
        <w:ind w:right="-142"/>
        <w:jc w:val="both"/>
        <w:rPr>
          <w:rFonts w:ascii="Arial" w:hAnsi="Arial" w:cs="Arial"/>
          <w:sz w:val="20"/>
          <w:szCs w:val="20"/>
          <w:rPrChange w:id="378" w:author="Jessica Zaragoza" w:date="2019-08-15T13:46:00Z">
            <w:rPr>
              <w:rFonts w:ascii="Arial" w:hAnsi="Arial" w:cs="Arial"/>
              <w:sz w:val="20"/>
              <w:szCs w:val="20"/>
            </w:rPr>
          </w:rPrChange>
        </w:rPr>
      </w:pPr>
    </w:p>
    <w:p w:rsidR="00C769E5" w:rsidRPr="006C6BBA" w:rsidRDefault="00C769E5" w:rsidP="00C769E5">
      <w:pPr>
        <w:widowControl w:val="0"/>
        <w:autoSpaceDE w:val="0"/>
        <w:autoSpaceDN w:val="0"/>
        <w:adjustRightInd w:val="0"/>
        <w:jc w:val="both"/>
        <w:rPr>
          <w:rFonts w:ascii="Arial" w:hAnsi="Arial" w:cs="Arial"/>
          <w:sz w:val="20"/>
          <w:szCs w:val="20"/>
          <w:rPrChange w:id="379" w:author="Jessica Zaragoza" w:date="2019-08-15T13:46:00Z">
            <w:rPr>
              <w:rFonts w:ascii="Arial" w:hAnsi="Arial" w:cs="Arial"/>
              <w:sz w:val="20"/>
              <w:szCs w:val="20"/>
            </w:rPr>
          </w:rPrChange>
        </w:rPr>
      </w:pPr>
      <w:r w:rsidRPr="006C6BBA">
        <w:rPr>
          <w:rFonts w:ascii="Arial" w:hAnsi="Arial" w:cs="Arial"/>
          <w:sz w:val="20"/>
          <w:szCs w:val="20"/>
          <w:rPrChange w:id="380" w:author="Jessica Zaragoza" w:date="2019-08-15T13:46:00Z">
            <w:rPr>
              <w:rFonts w:ascii="Arial" w:hAnsi="Arial" w:cs="Arial"/>
              <w:sz w:val="20"/>
              <w:szCs w:val="20"/>
            </w:rPr>
          </w:rPrChange>
        </w:rPr>
        <w:t xml:space="preserve">Por su parte </w:t>
      </w:r>
      <w:r w:rsidRPr="006C6BBA">
        <w:rPr>
          <w:rFonts w:ascii="Arial" w:hAnsi="Arial" w:cs="Arial"/>
          <w:b/>
          <w:sz w:val="20"/>
          <w:szCs w:val="20"/>
          <w:rPrChange w:id="381" w:author="Jessica Zaragoza" w:date="2019-08-15T13:46:00Z">
            <w:rPr>
              <w:rFonts w:ascii="Arial" w:hAnsi="Arial" w:cs="Arial"/>
              <w:b/>
              <w:sz w:val="20"/>
              <w:szCs w:val="20"/>
            </w:rPr>
          </w:rPrChange>
        </w:rPr>
        <w:t>“LA INSTITUCIÓN”</w:t>
      </w:r>
      <w:r w:rsidRPr="006C6BBA">
        <w:rPr>
          <w:rFonts w:ascii="Arial" w:hAnsi="Arial" w:cs="Arial"/>
          <w:sz w:val="20"/>
          <w:szCs w:val="20"/>
          <w:rPrChange w:id="382" w:author="Jessica Zaragoza" w:date="2019-08-15T13:46:00Z">
            <w:rPr>
              <w:rFonts w:ascii="Arial" w:hAnsi="Arial" w:cs="Arial"/>
              <w:sz w:val="20"/>
              <w:szCs w:val="20"/>
            </w:rPr>
          </w:rPrChange>
        </w:rPr>
        <w:t xml:space="preserve"> podrá rescindir el presente Convenio de pleno derecho, sin necesidad de declaración judicial y sin responsabilidad para ésta, cuando </w:t>
      </w:r>
      <w:r w:rsidRPr="006C6BBA">
        <w:rPr>
          <w:rFonts w:ascii="Arial" w:hAnsi="Arial" w:cs="Arial"/>
          <w:b/>
          <w:sz w:val="20"/>
          <w:szCs w:val="20"/>
          <w:rPrChange w:id="383" w:author="Jessica Zaragoza" w:date="2019-08-15T13:46:00Z">
            <w:rPr>
              <w:rFonts w:ascii="Arial" w:hAnsi="Arial" w:cs="Arial"/>
              <w:b/>
              <w:sz w:val="20"/>
              <w:szCs w:val="20"/>
            </w:rPr>
          </w:rPrChange>
        </w:rPr>
        <w:t>“LA SALLE”</w:t>
      </w:r>
      <w:r w:rsidRPr="006C6BBA">
        <w:rPr>
          <w:rFonts w:ascii="Arial" w:hAnsi="Arial" w:cs="Arial"/>
          <w:sz w:val="20"/>
          <w:szCs w:val="20"/>
          <w:rPrChange w:id="384" w:author="Jessica Zaragoza" w:date="2019-08-15T13:46:00Z">
            <w:rPr>
              <w:rFonts w:ascii="Arial" w:hAnsi="Arial" w:cs="Arial"/>
              <w:sz w:val="20"/>
              <w:szCs w:val="20"/>
            </w:rPr>
          </w:rPrChange>
        </w:rPr>
        <w:t xml:space="preserve"> incumpla con cualquiera de las obligaciones derivadas del presente Convenio.</w:t>
      </w:r>
    </w:p>
    <w:p w:rsidR="00C769E5" w:rsidRPr="006C6BBA" w:rsidRDefault="00C769E5" w:rsidP="00C769E5">
      <w:pPr>
        <w:jc w:val="both"/>
        <w:rPr>
          <w:rFonts w:ascii="Arial" w:hAnsi="Arial" w:cs="Arial"/>
          <w:sz w:val="20"/>
          <w:szCs w:val="20"/>
          <w:rPrChange w:id="385" w:author="Jessica Zaragoza" w:date="2019-08-15T13:46:00Z">
            <w:rPr>
              <w:rFonts w:ascii="Arial" w:hAnsi="Arial" w:cs="Arial"/>
              <w:sz w:val="20"/>
              <w:szCs w:val="20"/>
            </w:rPr>
          </w:rPrChange>
        </w:rPr>
      </w:pPr>
    </w:p>
    <w:p w:rsidR="00C769E5" w:rsidRPr="006C6BBA" w:rsidRDefault="00C769E5" w:rsidP="00C769E5">
      <w:pPr>
        <w:widowControl w:val="0"/>
        <w:autoSpaceDE w:val="0"/>
        <w:autoSpaceDN w:val="0"/>
        <w:adjustRightInd w:val="0"/>
        <w:jc w:val="both"/>
        <w:rPr>
          <w:rFonts w:ascii="Arial" w:hAnsi="Arial" w:cs="Arial"/>
          <w:sz w:val="20"/>
          <w:szCs w:val="20"/>
          <w:rPrChange w:id="386" w:author="Jessica Zaragoza" w:date="2019-08-15T13:46:00Z">
            <w:rPr>
              <w:rFonts w:ascii="Arial" w:hAnsi="Arial" w:cs="Arial"/>
              <w:sz w:val="20"/>
              <w:szCs w:val="20"/>
            </w:rPr>
          </w:rPrChange>
        </w:rPr>
      </w:pPr>
      <w:r w:rsidRPr="006C6BBA">
        <w:rPr>
          <w:rFonts w:ascii="Arial" w:hAnsi="Arial" w:cs="Arial"/>
          <w:b/>
          <w:sz w:val="20"/>
          <w:szCs w:val="20"/>
          <w:rPrChange w:id="387" w:author="Jessica Zaragoza" w:date="2019-08-15T13:46:00Z">
            <w:rPr>
              <w:rFonts w:ascii="Arial" w:hAnsi="Arial" w:cs="Arial"/>
              <w:b/>
              <w:sz w:val="20"/>
              <w:szCs w:val="20"/>
            </w:rPr>
          </w:rPrChange>
        </w:rPr>
        <w:t xml:space="preserve">DÉCIMA SÉPTIMA. </w:t>
      </w:r>
      <w:r w:rsidRPr="006C6BBA">
        <w:rPr>
          <w:rFonts w:ascii="Arial" w:hAnsi="Arial" w:cs="Arial"/>
          <w:sz w:val="20"/>
          <w:szCs w:val="20"/>
          <w:rPrChange w:id="388" w:author="Jessica Zaragoza" w:date="2019-08-15T13:46:00Z">
            <w:rPr>
              <w:rFonts w:ascii="Arial" w:hAnsi="Arial" w:cs="Arial"/>
              <w:sz w:val="20"/>
              <w:szCs w:val="20"/>
            </w:rPr>
          </w:rPrChange>
        </w:rPr>
        <w:t>El presente Convenio tendrá vigencia de cinco años a partir de la fecha de su firma, pudiendo darse por terminado en cualquier momento, previa petición expresa y por escrita de cualquiera de las partes, siempre y cuando se solicite con 90 (noventa) días naturales de antelación a la fecha en que se pretenda dar por terminado el mismo.</w:t>
      </w:r>
    </w:p>
    <w:p w:rsidR="00C769E5" w:rsidRPr="006C6BBA" w:rsidRDefault="00C769E5" w:rsidP="00C769E5">
      <w:pPr>
        <w:widowControl w:val="0"/>
        <w:autoSpaceDE w:val="0"/>
        <w:autoSpaceDN w:val="0"/>
        <w:adjustRightInd w:val="0"/>
        <w:jc w:val="both"/>
        <w:rPr>
          <w:rFonts w:ascii="Arial" w:hAnsi="Arial" w:cs="Arial"/>
          <w:sz w:val="20"/>
          <w:szCs w:val="20"/>
          <w:rPrChange w:id="389" w:author="Jessica Zaragoza" w:date="2019-08-15T13:46:00Z">
            <w:rPr>
              <w:rFonts w:ascii="Arial" w:hAnsi="Arial" w:cs="Arial"/>
              <w:sz w:val="20"/>
              <w:szCs w:val="20"/>
            </w:rPr>
          </w:rPrChange>
        </w:rPr>
      </w:pPr>
    </w:p>
    <w:p w:rsidR="00C769E5" w:rsidRPr="006C6BBA" w:rsidRDefault="00C769E5" w:rsidP="00C769E5">
      <w:pPr>
        <w:widowControl w:val="0"/>
        <w:autoSpaceDE w:val="0"/>
        <w:autoSpaceDN w:val="0"/>
        <w:adjustRightInd w:val="0"/>
        <w:jc w:val="both"/>
        <w:rPr>
          <w:rFonts w:ascii="Arial" w:hAnsi="Arial" w:cs="Arial"/>
          <w:sz w:val="20"/>
          <w:szCs w:val="20"/>
          <w:rPrChange w:id="390" w:author="Jessica Zaragoza" w:date="2019-08-15T13:46:00Z">
            <w:rPr>
              <w:rFonts w:ascii="Arial" w:hAnsi="Arial" w:cs="Arial"/>
              <w:sz w:val="20"/>
              <w:szCs w:val="20"/>
            </w:rPr>
          </w:rPrChange>
        </w:rPr>
      </w:pPr>
      <w:r w:rsidRPr="006C6BBA">
        <w:rPr>
          <w:rFonts w:ascii="Arial" w:hAnsi="Arial" w:cs="Arial"/>
          <w:sz w:val="20"/>
          <w:szCs w:val="20"/>
          <w:rPrChange w:id="391" w:author="Jessica Zaragoza" w:date="2019-08-15T13:46:00Z">
            <w:rPr>
              <w:rFonts w:ascii="Arial" w:hAnsi="Arial" w:cs="Arial"/>
              <w:sz w:val="20"/>
              <w:szCs w:val="20"/>
            </w:rPr>
          </w:rPrChange>
        </w:rPr>
        <w:t>En este caso y por lo que respecta a las acciones que se encuentren en ejecución, no se afectarán de manera alguna la validez y exigibilidad de las obligaciones contraídas durante y en razón de la vigencia del presente Convenio, por lo que se dará cumplimiento a todos y cada uno de los compromisos y se continuarán hasta su conclusión, salvo que las partes acuerden lo contrario.</w:t>
      </w:r>
      <w:r w:rsidRPr="006C6BBA" w:rsidDel="00336FFD">
        <w:rPr>
          <w:rFonts w:ascii="Arial" w:hAnsi="Arial" w:cs="Arial"/>
          <w:sz w:val="20"/>
          <w:szCs w:val="20"/>
          <w:rPrChange w:id="392" w:author="Jessica Zaragoza" w:date="2019-08-15T13:46:00Z">
            <w:rPr>
              <w:rFonts w:ascii="Arial" w:hAnsi="Arial" w:cs="Arial"/>
              <w:sz w:val="20"/>
              <w:szCs w:val="20"/>
            </w:rPr>
          </w:rPrChange>
        </w:rPr>
        <w:t xml:space="preserve"> </w:t>
      </w:r>
    </w:p>
    <w:p w:rsidR="00C769E5" w:rsidRPr="006C6BBA" w:rsidRDefault="00C769E5" w:rsidP="00C769E5">
      <w:pPr>
        <w:jc w:val="both"/>
        <w:rPr>
          <w:rFonts w:ascii="Arial" w:hAnsi="Arial" w:cs="Arial"/>
          <w:sz w:val="20"/>
          <w:szCs w:val="20"/>
          <w:rPrChange w:id="393" w:author="Jessica Zaragoza" w:date="2019-08-15T13:46:00Z">
            <w:rPr>
              <w:rFonts w:ascii="Arial" w:hAnsi="Arial" w:cs="Arial"/>
              <w:sz w:val="20"/>
              <w:szCs w:val="20"/>
            </w:rPr>
          </w:rPrChange>
        </w:rPr>
      </w:pPr>
    </w:p>
    <w:p w:rsidR="00C769E5" w:rsidRPr="006C6BBA" w:rsidRDefault="00C769E5" w:rsidP="00C769E5">
      <w:pPr>
        <w:jc w:val="both"/>
        <w:rPr>
          <w:rFonts w:ascii="Arial" w:hAnsi="Arial" w:cs="Arial"/>
          <w:sz w:val="20"/>
          <w:szCs w:val="20"/>
          <w:rPrChange w:id="394" w:author="Jessica Zaragoza" w:date="2019-08-15T13:46:00Z">
            <w:rPr>
              <w:rFonts w:ascii="Arial" w:hAnsi="Arial" w:cs="Arial"/>
              <w:sz w:val="20"/>
              <w:szCs w:val="20"/>
            </w:rPr>
          </w:rPrChange>
        </w:rPr>
      </w:pPr>
      <w:r w:rsidRPr="006C6BBA">
        <w:rPr>
          <w:rFonts w:ascii="Arial" w:hAnsi="Arial" w:cs="Arial"/>
          <w:b/>
          <w:sz w:val="20"/>
          <w:szCs w:val="20"/>
          <w:rPrChange w:id="395" w:author="Jessica Zaragoza" w:date="2019-08-15T13:46:00Z">
            <w:rPr>
              <w:rFonts w:ascii="Arial" w:hAnsi="Arial" w:cs="Arial"/>
              <w:b/>
              <w:sz w:val="20"/>
              <w:szCs w:val="20"/>
            </w:rPr>
          </w:rPrChange>
        </w:rPr>
        <w:t xml:space="preserve">DÉCIMA OCTAVA. </w:t>
      </w:r>
      <w:r w:rsidRPr="006C6BBA">
        <w:rPr>
          <w:rFonts w:ascii="Arial" w:hAnsi="Arial" w:cs="Arial"/>
          <w:sz w:val="20"/>
          <w:szCs w:val="20"/>
          <w:rPrChange w:id="396" w:author="Jessica Zaragoza" w:date="2019-08-15T13:46:00Z">
            <w:rPr>
              <w:rFonts w:ascii="Arial" w:hAnsi="Arial" w:cs="Arial"/>
              <w:sz w:val="20"/>
              <w:szCs w:val="20"/>
            </w:rPr>
          </w:rPrChange>
        </w:rPr>
        <w:t>En caso de suscitarse alguna duda o controversia en la interpretación y cumplimiento del presente Convenio, las partes acuerdan resolverlo de común acuerdo y en caso de que subsista la controversia, se someterán expresamente a las leyes y jurisdicción de los Tribunales establecidos en la Ciudad de México, que serán los únicos competentes para conocer de cualquier juicio o reclamación derivados del presente documento, renunciando a cualquier otro que pudiera corresponderles por razón de sus domicilios presentes o futuros, señalando como sus respectivos domicilios los manifestados en el Capítulo de Declaraciones del presente instrumento.</w:t>
      </w:r>
    </w:p>
    <w:p w:rsidR="00C769E5" w:rsidRPr="006C6BBA" w:rsidRDefault="00C769E5" w:rsidP="00C769E5">
      <w:pPr>
        <w:widowControl w:val="0"/>
        <w:autoSpaceDE w:val="0"/>
        <w:autoSpaceDN w:val="0"/>
        <w:adjustRightInd w:val="0"/>
        <w:jc w:val="both"/>
        <w:rPr>
          <w:rFonts w:ascii="Arial" w:hAnsi="Arial" w:cs="Arial"/>
          <w:sz w:val="20"/>
          <w:szCs w:val="20"/>
          <w:rPrChange w:id="397" w:author="Jessica Zaragoza" w:date="2019-08-15T13:46:00Z">
            <w:rPr>
              <w:rFonts w:ascii="Arial" w:hAnsi="Arial" w:cs="Arial"/>
              <w:sz w:val="20"/>
              <w:szCs w:val="20"/>
            </w:rPr>
          </w:rPrChange>
        </w:rPr>
      </w:pPr>
    </w:p>
    <w:p w:rsidR="00C769E5" w:rsidRPr="006C6BBA" w:rsidRDefault="00C769E5" w:rsidP="00C769E5">
      <w:pPr>
        <w:jc w:val="both"/>
        <w:rPr>
          <w:rFonts w:ascii="Arial" w:hAnsi="Arial" w:cs="Arial"/>
          <w:sz w:val="20"/>
          <w:szCs w:val="20"/>
          <w:rPrChange w:id="398" w:author="Jessica Zaragoza" w:date="2019-08-15T13:46:00Z">
            <w:rPr>
              <w:rFonts w:ascii="Arial" w:hAnsi="Arial" w:cs="Arial"/>
              <w:sz w:val="20"/>
              <w:szCs w:val="20"/>
            </w:rPr>
          </w:rPrChange>
        </w:rPr>
      </w:pPr>
      <w:r w:rsidRPr="006C6BBA">
        <w:rPr>
          <w:rFonts w:ascii="Arial" w:hAnsi="Arial" w:cs="Arial"/>
          <w:sz w:val="20"/>
          <w:szCs w:val="20"/>
          <w:rPrChange w:id="399" w:author="Jessica Zaragoza" w:date="2019-08-15T13:46:00Z">
            <w:rPr>
              <w:rFonts w:ascii="Arial" w:hAnsi="Arial" w:cs="Arial"/>
              <w:sz w:val="20"/>
              <w:szCs w:val="20"/>
            </w:rPr>
          </w:rPrChange>
        </w:rPr>
        <w:t xml:space="preserve">Leído que fue el presente Convenio y enteradas las partes de su contenido, alcances y fuerza legal, lo firman al margen y al alcance por </w:t>
      </w:r>
      <w:r w:rsidRPr="006C6BBA">
        <w:rPr>
          <w:rFonts w:ascii="Arial" w:hAnsi="Arial" w:cs="Arial"/>
          <w:b/>
          <w:sz w:val="20"/>
          <w:szCs w:val="20"/>
          <w:rPrChange w:id="400" w:author="Jessica Zaragoza" w:date="2019-08-15T13:46:00Z">
            <w:rPr>
              <w:rFonts w:ascii="Arial" w:hAnsi="Arial" w:cs="Arial"/>
              <w:b/>
              <w:sz w:val="20"/>
              <w:szCs w:val="20"/>
            </w:rPr>
          </w:rPrChange>
        </w:rPr>
        <w:t>DUPLICADO</w:t>
      </w:r>
      <w:r w:rsidRPr="006C6BBA">
        <w:rPr>
          <w:rFonts w:ascii="Arial" w:hAnsi="Arial" w:cs="Arial"/>
          <w:sz w:val="20"/>
          <w:szCs w:val="20"/>
          <w:rPrChange w:id="401" w:author="Jessica Zaragoza" w:date="2019-08-15T13:46:00Z">
            <w:rPr>
              <w:rFonts w:ascii="Arial" w:hAnsi="Arial" w:cs="Arial"/>
              <w:sz w:val="20"/>
              <w:szCs w:val="20"/>
            </w:rPr>
          </w:rPrChange>
        </w:rPr>
        <w:t xml:space="preserve"> en la ciudad de México, el </w:t>
      </w:r>
      <w:r w:rsidRPr="006C6BBA">
        <w:rPr>
          <w:rFonts w:ascii="Arial" w:hAnsi="Arial" w:cs="Arial"/>
          <w:b/>
          <w:sz w:val="20"/>
          <w:szCs w:val="20"/>
          <w:highlight w:val="yellow"/>
          <w:rPrChange w:id="402" w:author="Jessica Zaragoza" w:date="2019-08-15T13:46:00Z">
            <w:rPr>
              <w:rFonts w:ascii="Arial" w:hAnsi="Arial" w:cs="Arial"/>
              <w:b/>
              <w:sz w:val="20"/>
              <w:szCs w:val="20"/>
              <w:highlight w:val="yellow"/>
            </w:rPr>
          </w:rPrChange>
        </w:rPr>
        <w:t>_____________________</w:t>
      </w:r>
      <w:r w:rsidRPr="006C6BBA">
        <w:rPr>
          <w:rFonts w:ascii="Arial" w:hAnsi="Arial" w:cs="Arial"/>
          <w:b/>
          <w:sz w:val="20"/>
          <w:szCs w:val="20"/>
          <w:rPrChange w:id="403" w:author="Jessica Zaragoza" w:date="2019-08-15T13:46:00Z">
            <w:rPr>
              <w:rFonts w:ascii="Arial" w:hAnsi="Arial" w:cs="Arial"/>
              <w:b/>
              <w:sz w:val="20"/>
              <w:szCs w:val="20"/>
            </w:rPr>
          </w:rPrChange>
        </w:rPr>
        <w:t xml:space="preserve"> de 201</w:t>
      </w:r>
      <w:r w:rsidR="00892A6B" w:rsidRPr="006C6BBA">
        <w:rPr>
          <w:rFonts w:ascii="Arial" w:hAnsi="Arial" w:cs="Arial"/>
          <w:b/>
          <w:sz w:val="20"/>
          <w:szCs w:val="20"/>
          <w:rPrChange w:id="404" w:author="Jessica Zaragoza" w:date="2019-08-15T13:46:00Z">
            <w:rPr>
              <w:rFonts w:ascii="Arial" w:hAnsi="Arial" w:cs="Arial"/>
              <w:b/>
              <w:sz w:val="20"/>
              <w:szCs w:val="20"/>
            </w:rPr>
          </w:rPrChange>
        </w:rPr>
        <w:t>9</w:t>
      </w:r>
      <w:r w:rsidRPr="006C6BBA">
        <w:rPr>
          <w:rFonts w:ascii="Arial" w:hAnsi="Arial" w:cs="Arial"/>
          <w:sz w:val="20"/>
          <w:szCs w:val="20"/>
          <w:rPrChange w:id="405" w:author="Jessica Zaragoza" w:date="2019-08-15T13:46:00Z">
            <w:rPr>
              <w:rFonts w:ascii="Arial" w:hAnsi="Arial" w:cs="Arial"/>
              <w:sz w:val="20"/>
              <w:szCs w:val="20"/>
            </w:rPr>
          </w:rPrChange>
        </w:rPr>
        <w:t xml:space="preserve">. </w:t>
      </w:r>
    </w:p>
    <w:p w:rsidR="00C769E5" w:rsidRPr="006C6BBA" w:rsidRDefault="00C769E5" w:rsidP="00C769E5">
      <w:pPr>
        <w:pStyle w:val="Textoindependiente"/>
        <w:spacing w:after="0"/>
        <w:ind w:right="-142"/>
        <w:jc w:val="both"/>
        <w:rPr>
          <w:rFonts w:ascii="Arial" w:hAnsi="Arial" w:cs="Arial"/>
          <w:sz w:val="16"/>
          <w:szCs w:val="16"/>
          <w:lang w:val="es-ES" w:eastAsia="es-ES"/>
          <w:rPrChange w:id="406" w:author="Jessica Zaragoza" w:date="2019-08-15T13:46:00Z">
            <w:rPr>
              <w:rFonts w:ascii="Arial" w:hAnsi="Arial" w:cs="Arial"/>
              <w:sz w:val="16"/>
              <w:szCs w:val="16"/>
              <w:lang w:val="es-ES" w:eastAsia="es-ES"/>
            </w:rPr>
          </w:rPrChange>
        </w:rPr>
      </w:pPr>
    </w:p>
    <w:p w:rsidR="00C769E5" w:rsidRPr="006C6BBA" w:rsidRDefault="00C769E5" w:rsidP="00C769E5">
      <w:pPr>
        <w:pStyle w:val="Textoindependiente"/>
        <w:spacing w:after="0"/>
        <w:ind w:right="-142"/>
        <w:jc w:val="both"/>
        <w:rPr>
          <w:rFonts w:ascii="Arial" w:hAnsi="Arial" w:cs="Arial"/>
          <w:sz w:val="16"/>
          <w:szCs w:val="16"/>
          <w:lang w:val="es-ES" w:eastAsia="es-ES"/>
          <w:rPrChange w:id="407" w:author="Jessica Zaragoza" w:date="2019-08-15T13:46:00Z">
            <w:rPr>
              <w:rFonts w:ascii="Arial" w:hAnsi="Arial" w:cs="Arial"/>
              <w:sz w:val="16"/>
              <w:szCs w:val="16"/>
              <w:lang w:val="es-ES" w:eastAsia="es-ES"/>
            </w:rPr>
          </w:rPrChange>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0"/>
        <w:gridCol w:w="247"/>
        <w:gridCol w:w="5111"/>
      </w:tblGrid>
      <w:tr w:rsidR="006C6BBA" w:rsidRPr="006C6BBA" w:rsidTr="00892A6B">
        <w:tc>
          <w:tcPr>
            <w:tcW w:w="4928" w:type="dxa"/>
          </w:tcPr>
          <w:p w:rsidR="000F35F0" w:rsidRPr="006C6BBA" w:rsidRDefault="000F35F0" w:rsidP="000F35F0">
            <w:pPr>
              <w:jc w:val="center"/>
              <w:rPr>
                <w:rFonts w:ascii="Arial" w:hAnsi="Arial" w:cs="Arial"/>
                <w:b/>
                <w:sz w:val="20"/>
                <w:szCs w:val="20"/>
                <w:rPrChange w:id="408" w:author="Jessica Zaragoza" w:date="2019-08-15T13:46:00Z">
                  <w:rPr>
                    <w:rFonts w:ascii="Arial" w:hAnsi="Arial" w:cs="Arial"/>
                    <w:b/>
                    <w:sz w:val="20"/>
                    <w:szCs w:val="20"/>
                  </w:rPr>
                </w:rPrChange>
              </w:rPr>
            </w:pPr>
            <w:r w:rsidRPr="006C6BBA">
              <w:rPr>
                <w:rFonts w:ascii="Arial" w:hAnsi="Arial" w:cs="Arial"/>
                <w:b/>
                <w:sz w:val="20"/>
                <w:szCs w:val="20"/>
                <w:rPrChange w:id="409" w:author="Jessica Zaragoza" w:date="2019-08-15T13:46:00Z">
                  <w:rPr>
                    <w:rFonts w:ascii="Arial" w:hAnsi="Arial" w:cs="Arial"/>
                    <w:b/>
                    <w:sz w:val="20"/>
                    <w:szCs w:val="20"/>
                  </w:rPr>
                </w:rPrChange>
              </w:rPr>
              <w:t>POR “LA SALLE”:</w:t>
            </w:r>
          </w:p>
          <w:p w:rsidR="000F35F0" w:rsidRPr="006C6BBA" w:rsidRDefault="000F35F0" w:rsidP="000F35F0">
            <w:pPr>
              <w:jc w:val="center"/>
              <w:rPr>
                <w:rFonts w:ascii="Arial" w:hAnsi="Arial" w:cs="Arial"/>
                <w:b/>
                <w:sz w:val="20"/>
                <w:szCs w:val="20"/>
                <w:rPrChange w:id="410" w:author="Jessica Zaragoza" w:date="2019-08-15T13:46:00Z">
                  <w:rPr>
                    <w:rFonts w:ascii="Arial" w:hAnsi="Arial" w:cs="Arial"/>
                    <w:b/>
                    <w:sz w:val="20"/>
                    <w:szCs w:val="20"/>
                  </w:rPr>
                </w:rPrChange>
              </w:rPr>
            </w:pPr>
            <w:r w:rsidRPr="006C6BBA">
              <w:rPr>
                <w:rFonts w:ascii="Arial" w:hAnsi="Arial" w:cs="Arial"/>
                <w:b/>
                <w:sz w:val="20"/>
                <w:szCs w:val="20"/>
                <w:rPrChange w:id="411" w:author="Jessica Zaragoza" w:date="2019-08-15T13:46:00Z">
                  <w:rPr>
                    <w:rFonts w:ascii="Arial" w:hAnsi="Arial" w:cs="Arial"/>
                    <w:b/>
                    <w:sz w:val="20"/>
                    <w:szCs w:val="20"/>
                  </w:rPr>
                </w:rPrChange>
              </w:rPr>
              <w:t>UNIVERSIDAD LA SALLE, A.C.</w:t>
            </w:r>
          </w:p>
          <w:p w:rsidR="000F35F0" w:rsidRPr="006C6BBA" w:rsidRDefault="000F35F0" w:rsidP="000F35F0">
            <w:pPr>
              <w:jc w:val="center"/>
              <w:rPr>
                <w:rFonts w:ascii="Arial" w:hAnsi="Arial" w:cs="Arial"/>
                <w:b/>
                <w:sz w:val="20"/>
                <w:szCs w:val="20"/>
                <w:rPrChange w:id="412" w:author="Jessica Zaragoza" w:date="2019-08-15T13:46:00Z">
                  <w:rPr>
                    <w:rFonts w:ascii="Arial" w:hAnsi="Arial" w:cs="Arial"/>
                    <w:b/>
                    <w:sz w:val="20"/>
                    <w:szCs w:val="20"/>
                  </w:rPr>
                </w:rPrChange>
              </w:rPr>
            </w:pPr>
          </w:p>
          <w:p w:rsidR="000F35F0" w:rsidRPr="006C6BBA" w:rsidRDefault="000F35F0" w:rsidP="000F35F0">
            <w:pPr>
              <w:jc w:val="center"/>
              <w:rPr>
                <w:rFonts w:ascii="Arial" w:hAnsi="Arial" w:cs="Arial"/>
                <w:b/>
                <w:sz w:val="20"/>
                <w:szCs w:val="20"/>
                <w:rPrChange w:id="413" w:author="Jessica Zaragoza" w:date="2019-08-15T13:46:00Z">
                  <w:rPr>
                    <w:rFonts w:ascii="Arial" w:hAnsi="Arial" w:cs="Arial"/>
                    <w:b/>
                    <w:sz w:val="20"/>
                    <w:szCs w:val="20"/>
                  </w:rPr>
                </w:rPrChange>
              </w:rPr>
            </w:pPr>
          </w:p>
          <w:p w:rsidR="000F35F0" w:rsidRPr="006C6BBA" w:rsidRDefault="000F35F0" w:rsidP="000F35F0">
            <w:pPr>
              <w:jc w:val="center"/>
              <w:rPr>
                <w:rFonts w:ascii="Arial" w:hAnsi="Arial" w:cs="Arial"/>
                <w:b/>
                <w:sz w:val="20"/>
                <w:szCs w:val="20"/>
                <w:rPrChange w:id="414" w:author="Jessica Zaragoza" w:date="2019-08-15T13:46:00Z">
                  <w:rPr>
                    <w:rFonts w:ascii="Arial" w:hAnsi="Arial" w:cs="Arial"/>
                    <w:b/>
                    <w:sz w:val="20"/>
                    <w:szCs w:val="20"/>
                  </w:rPr>
                </w:rPrChange>
              </w:rPr>
            </w:pPr>
          </w:p>
          <w:p w:rsidR="00892A6B" w:rsidRPr="006C6BBA" w:rsidRDefault="00892A6B" w:rsidP="000F35F0">
            <w:pPr>
              <w:jc w:val="center"/>
              <w:rPr>
                <w:rFonts w:ascii="Arial" w:hAnsi="Arial" w:cs="Arial"/>
                <w:b/>
                <w:sz w:val="20"/>
                <w:szCs w:val="20"/>
                <w:rPrChange w:id="415" w:author="Jessica Zaragoza" w:date="2019-08-15T13:46:00Z">
                  <w:rPr>
                    <w:rFonts w:ascii="Arial" w:hAnsi="Arial" w:cs="Arial"/>
                    <w:b/>
                    <w:sz w:val="20"/>
                    <w:szCs w:val="20"/>
                  </w:rPr>
                </w:rPrChange>
              </w:rPr>
            </w:pPr>
          </w:p>
          <w:p w:rsidR="000F35F0" w:rsidRPr="006C6BBA" w:rsidRDefault="000F35F0" w:rsidP="000F35F0">
            <w:pPr>
              <w:jc w:val="center"/>
              <w:rPr>
                <w:rFonts w:ascii="Arial" w:hAnsi="Arial" w:cs="Arial"/>
                <w:b/>
                <w:sz w:val="20"/>
                <w:szCs w:val="20"/>
                <w:rPrChange w:id="416" w:author="Jessica Zaragoza" w:date="2019-08-15T13:46:00Z">
                  <w:rPr>
                    <w:rFonts w:ascii="Arial" w:hAnsi="Arial" w:cs="Arial"/>
                    <w:b/>
                    <w:sz w:val="20"/>
                    <w:szCs w:val="20"/>
                  </w:rPr>
                </w:rPrChange>
              </w:rPr>
            </w:pPr>
            <w:r w:rsidRPr="006C6BBA">
              <w:rPr>
                <w:rFonts w:ascii="Arial" w:hAnsi="Arial" w:cs="Arial"/>
                <w:b/>
                <w:sz w:val="20"/>
                <w:szCs w:val="20"/>
                <w:rPrChange w:id="417" w:author="Jessica Zaragoza" w:date="2019-08-15T13:46:00Z">
                  <w:rPr>
                    <w:rFonts w:ascii="Arial" w:hAnsi="Arial" w:cs="Arial"/>
                    <w:b/>
                    <w:sz w:val="20"/>
                    <w:szCs w:val="20"/>
                  </w:rPr>
                </w:rPrChange>
              </w:rPr>
              <w:t>________________________________________</w:t>
            </w:r>
          </w:p>
          <w:p w:rsidR="00722294" w:rsidRPr="006C6BBA" w:rsidRDefault="00722294" w:rsidP="00722294">
            <w:pPr>
              <w:jc w:val="center"/>
              <w:rPr>
                <w:rFonts w:ascii="Arial" w:hAnsi="Arial" w:cs="Arial"/>
                <w:b/>
                <w:sz w:val="20"/>
                <w:szCs w:val="20"/>
                <w:rPrChange w:id="418" w:author="Jessica Zaragoza" w:date="2019-08-15T13:46:00Z">
                  <w:rPr>
                    <w:rFonts w:ascii="Arial" w:hAnsi="Arial" w:cs="Arial"/>
                    <w:b/>
                    <w:sz w:val="20"/>
                    <w:szCs w:val="20"/>
                  </w:rPr>
                </w:rPrChange>
              </w:rPr>
            </w:pPr>
            <w:r w:rsidRPr="006C6BBA">
              <w:rPr>
                <w:rFonts w:ascii="Arial" w:hAnsi="Arial" w:cs="Arial"/>
                <w:b/>
                <w:sz w:val="20"/>
                <w:szCs w:val="20"/>
                <w:rPrChange w:id="419" w:author="Jessica Zaragoza" w:date="2019-08-15T13:46:00Z">
                  <w:rPr>
                    <w:rFonts w:ascii="Arial" w:hAnsi="Arial" w:cs="Arial"/>
                    <w:b/>
                    <w:sz w:val="20"/>
                    <w:szCs w:val="20"/>
                  </w:rPr>
                </w:rPrChange>
              </w:rPr>
              <w:t>DR. ENRIQUE ALEJANDRO DEL SAGRADO CORAZÓN DE JESÚS GONZÁLEZ ÁLVAREZ</w:t>
            </w:r>
          </w:p>
          <w:p w:rsidR="000F35F0" w:rsidRPr="006C6BBA" w:rsidRDefault="00722294" w:rsidP="00722294">
            <w:pPr>
              <w:pStyle w:val="Textoindependiente"/>
              <w:spacing w:after="0"/>
              <w:ind w:right="-142"/>
              <w:jc w:val="center"/>
              <w:rPr>
                <w:rFonts w:ascii="Arial" w:hAnsi="Arial" w:cs="Arial"/>
                <w:sz w:val="20"/>
                <w:szCs w:val="20"/>
                <w:lang w:val="es-ES" w:eastAsia="es-ES"/>
                <w:rPrChange w:id="420" w:author="Jessica Zaragoza" w:date="2019-08-15T13:46:00Z">
                  <w:rPr>
                    <w:rFonts w:ascii="Arial" w:hAnsi="Arial" w:cs="Arial"/>
                    <w:sz w:val="20"/>
                    <w:szCs w:val="20"/>
                    <w:lang w:val="es-ES" w:eastAsia="es-ES"/>
                  </w:rPr>
                </w:rPrChange>
              </w:rPr>
            </w:pPr>
            <w:r w:rsidRPr="006C6BBA">
              <w:rPr>
                <w:rFonts w:ascii="Arial" w:hAnsi="Arial" w:cs="Arial"/>
                <w:b/>
                <w:sz w:val="20"/>
                <w:szCs w:val="20"/>
                <w:rPrChange w:id="421" w:author="Jessica Zaragoza" w:date="2019-08-15T13:46:00Z">
                  <w:rPr>
                    <w:rFonts w:ascii="Arial" w:hAnsi="Arial" w:cs="Arial"/>
                    <w:b/>
                    <w:sz w:val="20"/>
                    <w:szCs w:val="20"/>
                  </w:rPr>
                </w:rPrChange>
              </w:rPr>
              <w:t>RECTOR</w:t>
            </w:r>
          </w:p>
        </w:tc>
        <w:tc>
          <w:tcPr>
            <w:tcW w:w="283" w:type="dxa"/>
          </w:tcPr>
          <w:p w:rsidR="000F35F0" w:rsidRPr="006C6BBA" w:rsidRDefault="000F35F0" w:rsidP="00C769E5">
            <w:pPr>
              <w:pStyle w:val="Textoindependiente"/>
              <w:spacing w:after="0"/>
              <w:ind w:right="-142"/>
              <w:jc w:val="both"/>
              <w:rPr>
                <w:rFonts w:ascii="Arial" w:hAnsi="Arial" w:cs="Arial"/>
                <w:sz w:val="20"/>
                <w:szCs w:val="20"/>
                <w:lang w:val="es-ES" w:eastAsia="es-ES"/>
                <w:rPrChange w:id="422" w:author="Jessica Zaragoza" w:date="2019-08-15T13:46:00Z">
                  <w:rPr>
                    <w:rFonts w:ascii="Arial" w:hAnsi="Arial" w:cs="Arial"/>
                    <w:sz w:val="20"/>
                    <w:szCs w:val="20"/>
                    <w:lang w:val="es-ES" w:eastAsia="es-ES"/>
                  </w:rPr>
                </w:rPrChange>
              </w:rPr>
            </w:pPr>
          </w:p>
        </w:tc>
        <w:tc>
          <w:tcPr>
            <w:tcW w:w="4901" w:type="dxa"/>
          </w:tcPr>
          <w:p w:rsidR="000F35F0" w:rsidRPr="006C6BBA" w:rsidRDefault="000F35F0" w:rsidP="000F35F0">
            <w:pPr>
              <w:jc w:val="center"/>
              <w:rPr>
                <w:rFonts w:ascii="Arial" w:hAnsi="Arial" w:cs="Arial"/>
                <w:b/>
                <w:sz w:val="20"/>
                <w:szCs w:val="20"/>
                <w:rPrChange w:id="423" w:author="Jessica Zaragoza" w:date="2019-08-15T13:46:00Z">
                  <w:rPr>
                    <w:rFonts w:ascii="Arial" w:hAnsi="Arial" w:cs="Arial"/>
                    <w:b/>
                    <w:sz w:val="20"/>
                    <w:szCs w:val="20"/>
                  </w:rPr>
                </w:rPrChange>
              </w:rPr>
            </w:pPr>
            <w:r w:rsidRPr="006C6BBA">
              <w:rPr>
                <w:rFonts w:ascii="Arial" w:hAnsi="Arial" w:cs="Arial"/>
                <w:b/>
                <w:sz w:val="20"/>
                <w:szCs w:val="20"/>
                <w:rPrChange w:id="424" w:author="Jessica Zaragoza" w:date="2019-08-15T13:46:00Z">
                  <w:rPr>
                    <w:rFonts w:ascii="Arial" w:hAnsi="Arial" w:cs="Arial"/>
                    <w:b/>
                    <w:sz w:val="20"/>
                    <w:szCs w:val="20"/>
                  </w:rPr>
                </w:rPrChange>
              </w:rPr>
              <w:t>POR “LA INSTITUCIÓN”</w:t>
            </w:r>
          </w:p>
          <w:p w:rsidR="000F35F0" w:rsidRPr="006C6BBA" w:rsidRDefault="000F35F0" w:rsidP="000F35F0">
            <w:pPr>
              <w:jc w:val="center"/>
              <w:rPr>
                <w:rFonts w:ascii="Arial" w:hAnsi="Arial" w:cs="Arial"/>
                <w:b/>
                <w:sz w:val="20"/>
                <w:szCs w:val="20"/>
                <w:rPrChange w:id="425" w:author="Jessica Zaragoza" w:date="2019-08-15T13:46:00Z">
                  <w:rPr>
                    <w:rFonts w:ascii="Arial" w:hAnsi="Arial" w:cs="Arial"/>
                    <w:b/>
                    <w:sz w:val="20"/>
                    <w:szCs w:val="20"/>
                  </w:rPr>
                </w:rPrChange>
              </w:rPr>
            </w:pPr>
            <w:r w:rsidRPr="006C6BBA">
              <w:rPr>
                <w:rFonts w:ascii="Arial" w:hAnsi="Arial" w:cs="Arial"/>
                <w:b/>
                <w:sz w:val="20"/>
                <w:szCs w:val="20"/>
                <w:rPrChange w:id="426" w:author="Jessica Zaragoza" w:date="2019-08-15T13:46:00Z">
                  <w:rPr>
                    <w:rFonts w:ascii="Arial" w:hAnsi="Arial" w:cs="Arial"/>
                    <w:b/>
                    <w:sz w:val="20"/>
                    <w:szCs w:val="20"/>
                  </w:rPr>
                </w:rPrChange>
              </w:rPr>
              <w:t>MÉDICA SUR, SAB DE CV</w:t>
            </w:r>
          </w:p>
          <w:p w:rsidR="000F35F0" w:rsidRPr="006C6BBA" w:rsidRDefault="000F35F0" w:rsidP="000F35F0">
            <w:pPr>
              <w:jc w:val="center"/>
              <w:rPr>
                <w:rFonts w:ascii="Arial" w:hAnsi="Arial" w:cs="Arial"/>
                <w:b/>
                <w:sz w:val="20"/>
                <w:szCs w:val="20"/>
                <w:rPrChange w:id="427" w:author="Jessica Zaragoza" w:date="2019-08-15T13:46:00Z">
                  <w:rPr>
                    <w:rFonts w:ascii="Arial" w:hAnsi="Arial" w:cs="Arial"/>
                    <w:b/>
                    <w:sz w:val="20"/>
                    <w:szCs w:val="20"/>
                  </w:rPr>
                </w:rPrChange>
              </w:rPr>
            </w:pPr>
          </w:p>
          <w:p w:rsidR="000F35F0" w:rsidRPr="006C6BBA" w:rsidRDefault="000F35F0" w:rsidP="000F35F0">
            <w:pPr>
              <w:jc w:val="center"/>
              <w:rPr>
                <w:rFonts w:ascii="Arial" w:hAnsi="Arial" w:cs="Arial"/>
                <w:b/>
                <w:sz w:val="20"/>
                <w:szCs w:val="20"/>
                <w:rPrChange w:id="428" w:author="Jessica Zaragoza" w:date="2019-08-15T13:46:00Z">
                  <w:rPr>
                    <w:rFonts w:ascii="Arial" w:hAnsi="Arial" w:cs="Arial"/>
                    <w:b/>
                    <w:sz w:val="20"/>
                    <w:szCs w:val="20"/>
                  </w:rPr>
                </w:rPrChange>
              </w:rPr>
            </w:pPr>
          </w:p>
          <w:p w:rsidR="000F35F0" w:rsidRPr="006C6BBA" w:rsidRDefault="000F35F0" w:rsidP="000F35F0">
            <w:pPr>
              <w:jc w:val="center"/>
              <w:rPr>
                <w:rFonts w:ascii="Arial" w:hAnsi="Arial" w:cs="Arial"/>
                <w:b/>
                <w:sz w:val="20"/>
                <w:szCs w:val="20"/>
                <w:rPrChange w:id="429" w:author="Jessica Zaragoza" w:date="2019-08-15T13:46:00Z">
                  <w:rPr>
                    <w:rFonts w:ascii="Arial" w:hAnsi="Arial" w:cs="Arial"/>
                    <w:b/>
                    <w:sz w:val="20"/>
                    <w:szCs w:val="20"/>
                  </w:rPr>
                </w:rPrChange>
              </w:rPr>
            </w:pPr>
          </w:p>
          <w:p w:rsidR="00892A6B" w:rsidRPr="006C6BBA" w:rsidRDefault="00892A6B" w:rsidP="000F35F0">
            <w:pPr>
              <w:jc w:val="center"/>
              <w:rPr>
                <w:rFonts w:ascii="Arial" w:hAnsi="Arial" w:cs="Arial"/>
                <w:b/>
                <w:sz w:val="20"/>
                <w:szCs w:val="20"/>
                <w:rPrChange w:id="430" w:author="Jessica Zaragoza" w:date="2019-08-15T13:46:00Z">
                  <w:rPr>
                    <w:rFonts w:ascii="Arial" w:hAnsi="Arial" w:cs="Arial"/>
                    <w:b/>
                    <w:sz w:val="20"/>
                    <w:szCs w:val="20"/>
                  </w:rPr>
                </w:rPrChange>
              </w:rPr>
            </w:pPr>
          </w:p>
          <w:p w:rsidR="000F35F0" w:rsidRPr="006C6BBA" w:rsidRDefault="000F35F0" w:rsidP="000F35F0">
            <w:pPr>
              <w:jc w:val="center"/>
              <w:rPr>
                <w:rFonts w:ascii="Arial" w:hAnsi="Arial" w:cs="Arial"/>
                <w:b/>
                <w:color w:val="000000"/>
                <w:sz w:val="20"/>
                <w:szCs w:val="20"/>
                <w:lang w:val="pt-BR"/>
              </w:rPr>
            </w:pPr>
            <w:bookmarkStart w:id="431" w:name="_GoBack"/>
            <w:r w:rsidRPr="006C6BBA">
              <w:rPr>
                <w:rFonts w:ascii="Arial" w:hAnsi="Arial" w:cs="Arial"/>
                <w:b/>
                <w:color w:val="000000"/>
                <w:sz w:val="20"/>
                <w:szCs w:val="20"/>
                <w:lang w:val="pt-BR"/>
              </w:rPr>
              <w:t>_________________________________</w:t>
            </w:r>
          </w:p>
          <w:p w:rsidR="000F35F0" w:rsidRPr="006C6BBA" w:rsidRDefault="000F35F0" w:rsidP="000F35F0">
            <w:pPr>
              <w:jc w:val="center"/>
              <w:rPr>
                <w:rFonts w:ascii="Arial" w:hAnsi="Arial" w:cs="Arial"/>
                <w:b/>
                <w:color w:val="000000"/>
                <w:sz w:val="20"/>
                <w:szCs w:val="20"/>
                <w:lang w:val="pt-BR"/>
              </w:rPr>
            </w:pPr>
            <w:r w:rsidRPr="006C6BBA">
              <w:rPr>
                <w:rFonts w:ascii="Arial" w:hAnsi="Arial" w:cs="Arial"/>
                <w:b/>
                <w:color w:val="000000"/>
                <w:sz w:val="20"/>
                <w:szCs w:val="20"/>
                <w:lang w:val="pt-BR"/>
              </w:rPr>
              <w:t>C.P. AURORA ZÁRATE ZÁR ATE</w:t>
            </w:r>
          </w:p>
          <w:p w:rsidR="000F35F0" w:rsidRPr="006C6BBA" w:rsidRDefault="000F35F0" w:rsidP="000F35F0">
            <w:pPr>
              <w:pStyle w:val="Textoindependiente"/>
              <w:spacing w:after="0"/>
              <w:ind w:right="-142"/>
              <w:jc w:val="center"/>
              <w:rPr>
                <w:rFonts w:ascii="Arial" w:hAnsi="Arial" w:cs="Arial"/>
                <w:sz w:val="20"/>
                <w:szCs w:val="20"/>
                <w:lang w:val="es-ES" w:eastAsia="es-ES"/>
              </w:rPr>
            </w:pPr>
            <w:r w:rsidRPr="006C6BBA">
              <w:rPr>
                <w:rFonts w:ascii="Arial" w:hAnsi="Arial" w:cs="Arial"/>
                <w:b/>
                <w:color w:val="000000"/>
                <w:sz w:val="20"/>
                <w:szCs w:val="20"/>
                <w:lang w:val="pt-BR"/>
              </w:rPr>
              <w:t>REPRESENTANTE LEGAL</w:t>
            </w:r>
            <w:bookmarkEnd w:id="431"/>
          </w:p>
        </w:tc>
      </w:tr>
      <w:tr w:rsidR="006C6BBA" w:rsidRPr="006C6BBA" w:rsidTr="00892A6B">
        <w:tc>
          <w:tcPr>
            <w:tcW w:w="10112" w:type="dxa"/>
            <w:gridSpan w:val="3"/>
          </w:tcPr>
          <w:p w:rsidR="00892A6B" w:rsidRPr="006C6BBA" w:rsidRDefault="00892A6B" w:rsidP="000F35F0">
            <w:pPr>
              <w:pStyle w:val="Textoindependiente"/>
              <w:spacing w:after="0"/>
              <w:ind w:right="-142"/>
              <w:jc w:val="center"/>
              <w:rPr>
                <w:rFonts w:ascii="Arial" w:hAnsi="Arial" w:cs="Arial"/>
                <w:b/>
                <w:sz w:val="20"/>
                <w:szCs w:val="20"/>
                <w:rPrChange w:id="432" w:author="Jessica Zaragoza" w:date="2019-08-15T13:46:00Z">
                  <w:rPr>
                    <w:rFonts w:ascii="Arial" w:hAnsi="Arial" w:cs="Arial"/>
                    <w:b/>
                    <w:sz w:val="20"/>
                    <w:szCs w:val="20"/>
                  </w:rPr>
                </w:rPrChange>
              </w:rPr>
            </w:pPr>
          </w:p>
          <w:p w:rsidR="000F35F0" w:rsidRPr="006C6BBA" w:rsidRDefault="000F35F0" w:rsidP="000F35F0">
            <w:pPr>
              <w:pStyle w:val="Textoindependiente"/>
              <w:spacing w:after="0"/>
              <w:ind w:right="-142"/>
              <w:jc w:val="center"/>
              <w:rPr>
                <w:rFonts w:ascii="Arial" w:hAnsi="Arial" w:cs="Arial"/>
                <w:sz w:val="20"/>
                <w:szCs w:val="20"/>
                <w:lang w:val="es-ES" w:eastAsia="es-ES"/>
                <w:rPrChange w:id="433" w:author="Jessica Zaragoza" w:date="2019-08-15T13:46:00Z">
                  <w:rPr>
                    <w:rFonts w:ascii="Arial" w:hAnsi="Arial" w:cs="Arial"/>
                    <w:sz w:val="20"/>
                    <w:szCs w:val="20"/>
                    <w:lang w:val="es-ES" w:eastAsia="es-ES"/>
                  </w:rPr>
                </w:rPrChange>
              </w:rPr>
            </w:pPr>
            <w:r w:rsidRPr="006C6BBA">
              <w:rPr>
                <w:rFonts w:ascii="Arial" w:hAnsi="Arial" w:cs="Arial"/>
                <w:b/>
                <w:sz w:val="20"/>
                <w:szCs w:val="20"/>
                <w:rPrChange w:id="434" w:author="Jessica Zaragoza" w:date="2019-08-15T13:46:00Z">
                  <w:rPr>
                    <w:rFonts w:ascii="Arial" w:hAnsi="Arial" w:cs="Arial"/>
                    <w:b/>
                    <w:sz w:val="20"/>
                    <w:szCs w:val="20"/>
                  </w:rPr>
                </w:rPrChange>
              </w:rPr>
              <w:t>TESTIGOS</w:t>
            </w:r>
          </w:p>
        </w:tc>
      </w:tr>
      <w:tr w:rsidR="006C6BBA" w:rsidRPr="006C6BBA" w:rsidTr="00892A6B">
        <w:tc>
          <w:tcPr>
            <w:tcW w:w="4928" w:type="dxa"/>
          </w:tcPr>
          <w:p w:rsidR="000F35F0" w:rsidRPr="006C6BBA" w:rsidRDefault="000F35F0" w:rsidP="000F35F0">
            <w:pPr>
              <w:jc w:val="center"/>
              <w:rPr>
                <w:rFonts w:ascii="Arial" w:hAnsi="Arial" w:cs="Arial"/>
                <w:b/>
                <w:sz w:val="20"/>
                <w:szCs w:val="20"/>
                <w:rPrChange w:id="435" w:author="Jessica Zaragoza" w:date="2019-08-15T13:46:00Z">
                  <w:rPr>
                    <w:rFonts w:ascii="Arial" w:hAnsi="Arial" w:cs="Arial"/>
                    <w:b/>
                    <w:sz w:val="20"/>
                    <w:szCs w:val="20"/>
                  </w:rPr>
                </w:rPrChange>
              </w:rPr>
            </w:pPr>
          </w:p>
          <w:p w:rsidR="000F35F0" w:rsidRPr="006C6BBA" w:rsidRDefault="000F35F0" w:rsidP="000F35F0">
            <w:pPr>
              <w:jc w:val="center"/>
              <w:rPr>
                <w:rFonts w:ascii="Arial" w:hAnsi="Arial" w:cs="Arial"/>
                <w:b/>
                <w:sz w:val="20"/>
                <w:szCs w:val="20"/>
                <w:rPrChange w:id="436" w:author="Jessica Zaragoza" w:date="2019-08-15T13:46:00Z">
                  <w:rPr>
                    <w:rFonts w:ascii="Arial" w:hAnsi="Arial" w:cs="Arial"/>
                    <w:b/>
                    <w:sz w:val="20"/>
                    <w:szCs w:val="20"/>
                  </w:rPr>
                </w:rPrChange>
              </w:rPr>
            </w:pPr>
          </w:p>
          <w:p w:rsidR="000F35F0" w:rsidRPr="006C6BBA" w:rsidRDefault="000F35F0" w:rsidP="000F35F0">
            <w:pPr>
              <w:jc w:val="center"/>
              <w:rPr>
                <w:rFonts w:ascii="Arial" w:hAnsi="Arial" w:cs="Arial"/>
                <w:b/>
                <w:sz w:val="20"/>
                <w:szCs w:val="20"/>
                <w:rPrChange w:id="437" w:author="Jessica Zaragoza" w:date="2019-08-15T13:46:00Z">
                  <w:rPr>
                    <w:rFonts w:ascii="Arial" w:hAnsi="Arial" w:cs="Arial"/>
                    <w:b/>
                    <w:sz w:val="20"/>
                    <w:szCs w:val="20"/>
                  </w:rPr>
                </w:rPrChange>
              </w:rPr>
            </w:pPr>
          </w:p>
          <w:p w:rsidR="000F35F0" w:rsidRPr="006C6BBA" w:rsidRDefault="000F35F0" w:rsidP="000F35F0">
            <w:pPr>
              <w:jc w:val="center"/>
              <w:rPr>
                <w:rFonts w:ascii="Arial" w:hAnsi="Arial" w:cs="Arial"/>
                <w:b/>
                <w:sz w:val="20"/>
                <w:szCs w:val="20"/>
                <w:rPrChange w:id="438" w:author="Jessica Zaragoza" w:date="2019-08-15T13:46:00Z">
                  <w:rPr>
                    <w:rFonts w:ascii="Arial" w:hAnsi="Arial" w:cs="Arial"/>
                    <w:b/>
                    <w:sz w:val="20"/>
                    <w:szCs w:val="20"/>
                  </w:rPr>
                </w:rPrChange>
              </w:rPr>
            </w:pPr>
          </w:p>
          <w:p w:rsidR="000F35F0" w:rsidRPr="006C6BBA" w:rsidRDefault="000F35F0" w:rsidP="000F35F0">
            <w:pPr>
              <w:jc w:val="center"/>
              <w:rPr>
                <w:rFonts w:ascii="Arial" w:hAnsi="Arial" w:cs="Arial"/>
                <w:b/>
                <w:sz w:val="20"/>
                <w:szCs w:val="20"/>
                <w:rPrChange w:id="439" w:author="Jessica Zaragoza" w:date="2019-08-15T13:46:00Z">
                  <w:rPr>
                    <w:rFonts w:ascii="Arial" w:hAnsi="Arial" w:cs="Arial"/>
                    <w:b/>
                    <w:sz w:val="20"/>
                    <w:szCs w:val="20"/>
                  </w:rPr>
                </w:rPrChange>
              </w:rPr>
            </w:pPr>
          </w:p>
          <w:p w:rsidR="000F35F0" w:rsidRPr="006C6BBA" w:rsidRDefault="000F35F0" w:rsidP="000F35F0">
            <w:pPr>
              <w:jc w:val="center"/>
              <w:rPr>
                <w:rFonts w:ascii="Arial" w:hAnsi="Arial" w:cs="Arial"/>
                <w:b/>
                <w:sz w:val="20"/>
                <w:szCs w:val="20"/>
                <w:rPrChange w:id="440" w:author="Jessica Zaragoza" w:date="2019-08-15T13:46:00Z">
                  <w:rPr>
                    <w:rFonts w:ascii="Arial" w:hAnsi="Arial" w:cs="Arial"/>
                    <w:b/>
                    <w:sz w:val="20"/>
                    <w:szCs w:val="20"/>
                  </w:rPr>
                </w:rPrChange>
              </w:rPr>
            </w:pPr>
            <w:r w:rsidRPr="006C6BBA">
              <w:rPr>
                <w:rFonts w:ascii="Arial" w:hAnsi="Arial" w:cs="Arial"/>
                <w:b/>
                <w:sz w:val="20"/>
                <w:szCs w:val="20"/>
                <w:rPrChange w:id="441" w:author="Jessica Zaragoza" w:date="2019-08-15T13:46:00Z">
                  <w:rPr>
                    <w:rFonts w:ascii="Arial" w:hAnsi="Arial" w:cs="Arial"/>
                    <w:b/>
                    <w:sz w:val="20"/>
                    <w:szCs w:val="20"/>
                  </w:rPr>
                </w:rPrChange>
              </w:rPr>
              <w:t>_________________________________________</w:t>
            </w:r>
          </w:p>
          <w:p w:rsidR="000F35F0" w:rsidRPr="006C6BBA" w:rsidRDefault="000F35F0" w:rsidP="000F35F0">
            <w:pPr>
              <w:widowControl w:val="0"/>
              <w:autoSpaceDE w:val="0"/>
              <w:autoSpaceDN w:val="0"/>
              <w:adjustRightInd w:val="0"/>
              <w:jc w:val="center"/>
              <w:rPr>
                <w:rFonts w:ascii="Arial" w:hAnsi="Arial" w:cs="Arial"/>
                <w:b/>
                <w:sz w:val="20"/>
                <w:szCs w:val="20"/>
                <w:rPrChange w:id="442" w:author="Jessica Zaragoza" w:date="2019-08-15T13:46:00Z">
                  <w:rPr>
                    <w:rFonts w:ascii="Arial" w:hAnsi="Arial" w:cs="Arial"/>
                    <w:b/>
                    <w:sz w:val="20"/>
                    <w:szCs w:val="20"/>
                  </w:rPr>
                </w:rPrChange>
              </w:rPr>
            </w:pPr>
            <w:r w:rsidRPr="006C6BBA">
              <w:rPr>
                <w:rFonts w:ascii="Arial" w:hAnsi="Arial" w:cs="Arial"/>
                <w:b/>
                <w:sz w:val="20"/>
                <w:szCs w:val="20"/>
                <w:rPrChange w:id="443" w:author="Jessica Zaragoza" w:date="2019-08-15T13:46:00Z">
                  <w:rPr>
                    <w:rFonts w:ascii="Arial" w:hAnsi="Arial" w:cs="Arial"/>
                    <w:b/>
                    <w:sz w:val="20"/>
                    <w:szCs w:val="20"/>
                  </w:rPr>
                </w:rPrChange>
              </w:rPr>
              <w:t>DRA. MARÍA GUADALUPE CASTRO MARTÍNEZ</w:t>
            </w:r>
          </w:p>
          <w:p w:rsidR="000F35F0" w:rsidRPr="006C6BBA" w:rsidRDefault="000F35F0" w:rsidP="000F35F0">
            <w:pPr>
              <w:widowControl w:val="0"/>
              <w:autoSpaceDE w:val="0"/>
              <w:autoSpaceDN w:val="0"/>
              <w:adjustRightInd w:val="0"/>
              <w:jc w:val="center"/>
              <w:rPr>
                <w:rFonts w:ascii="Arial" w:hAnsi="Arial" w:cs="Arial"/>
                <w:b/>
                <w:sz w:val="20"/>
                <w:szCs w:val="20"/>
                <w:rPrChange w:id="444" w:author="Jessica Zaragoza" w:date="2019-08-15T13:46:00Z">
                  <w:rPr>
                    <w:rFonts w:ascii="Arial" w:hAnsi="Arial" w:cs="Arial"/>
                    <w:b/>
                    <w:sz w:val="20"/>
                    <w:szCs w:val="20"/>
                  </w:rPr>
                </w:rPrChange>
              </w:rPr>
            </w:pPr>
            <w:r w:rsidRPr="006C6BBA">
              <w:rPr>
                <w:rFonts w:ascii="Arial" w:hAnsi="Arial" w:cs="Arial"/>
                <w:b/>
                <w:sz w:val="20"/>
                <w:szCs w:val="20"/>
                <w:rPrChange w:id="445" w:author="Jessica Zaragoza" w:date="2019-08-15T13:46:00Z">
                  <w:rPr>
                    <w:rFonts w:ascii="Arial" w:hAnsi="Arial" w:cs="Arial"/>
                    <w:b/>
                    <w:sz w:val="20"/>
                    <w:szCs w:val="20"/>
                  </w:rPr>
                </w:rPrChange>
              </w:rPr>
              <w:t>DIRECTORA</w:t>
            </w:r>
          </w:p>
          <w:p w:rsidR="000F35F0" w:rsidRPr="006C6BBA" w:rsidRDefault="000F35F0" w:rsidP="000F35F0">
            <w:pPr>
              <w:pStyle w:val="Textoindependiente"/>
              <w:spacing w:after="0"/>
              <w:ind w:right="-142"/>
              <w:jc w:val="center"/>
              <w:rPr>
                <w:rFonts w:ascii="Arial" w:hAnsi="Arial" w:cs="Arial"/>
                <w:sz w:val="20"/>
                <w:szCs w:val="20"/>
                <w:lang w:val="es-ES" w:eastAsia="es-ES"/>
                <w:rPrChange w:id="446" w:author="Jessica Zaragoza" w:date="2019-08-15T13:46:00Z">
                  <w:rPr>
                    <w:rFonts w:ascii="Arial" w:hAnsi="Arial" w:cs="Arial"/>
                    <w:sz w:val="20"/>
                    <w:szCs w:val="20"/>
                    <w:lang w:val="es-ES" w:eastAsia="es-ES"/>
                  </w:rPr>
                </w:rPrChange>
              </w:rPr>
            </w:pPr>
            <w:r w:rsidRPr="006C6BBA">
              <w:rPr>
                <w:rFonts w:ascii="Arial" w:hAnsi="Arial" w:cs="Arial"/>
                <w:b/>
                <w:sz w:val="20"/>
                <w:szCs w:val="20"/>
                <w:rPrChange w:id="447" w:author="Jessica Zaragoza" w:date="2019-08-15T13:46:00Z">
                  <w:rPr>
                    <w:rFonts w:ascii="Arial" w:hAnsi="Arial" w:cs="Arial"/>
                    <w:b/>
                    <w:sz w:val="20"/>
                    <w:szCs w:val="20"/>
                  </w:rPr>
                </w:rPrChange>
              </w:rPr>
              <w:t>FACULTAD MEXICANA DE MEDICINA</w:t>
            </w:r>
          </w:p>
        </w:tc>
        <w:tc>
          <w:tcPr>
            <w:tcW w:w="283" w:type="dxa"/>
          </w:tcPr>
          <w:p w:rsidR="000F35F0" w:rsidRPr="006C6BBA" w:rsidRDefault="000F35F0" w:rsidP="000F35F0">
            <w:pPr>
              <w:pStyle w:val="Textoindependiente"/>
              <w:spacing w:after="0"/>
              <w:ind w:right="-142"/>
              <w:jc w:val="both"/>
              <w:rPr>
                <w:rFonts w:ascii="Arial" w:hAnsi="Arial" w:cs="Arial"/>
                <w:sz w:val="20"/>
                <w:szCs w:val="20"/>
                <w:lang w:val="es-ES" w:eastAsia="es-ES"/>
                <w:rPrChange w:id="448" w:author="Jessica Zaragoza" w:date="2019-08-15T13:46:00Z">
                  <w:rPr>
                    <w:rFonts w:ascii="Arial" w:hAnsi="Arial" w:cs="Arial"/>
                    <w:sz w:val="20"/>
                    <w:szCs w:val="20"/>
                    <w:lang w:val="es-ES" w:eastAsia="es-ES"/>
                  </w:rPr>
                </w:rPrChange>
              </w:rPr>
            </w:pPr>
          </w:p>
        </w:tc>
        <w:tc>
          <w:tcPr>
            <w:tcW w:w="4901" w:type="dxa"/>
          </w:tcPr>
          <w:p w:rsidR="000F35F0" w:rsidRPr="006C6BBA" w:rsidRDefault="000F35F0" w:rsidP="000F35F0">
            <w:pPr>
              <w:widowControl w:val="0"/>
              <w:autoSpaceDE w:val="0"/>
              <w:autoSpaceDN w:val="0"/>
              <w:adjustRightInd w:val="0"/>
              <w:rPr>
                <w:rFonts w:ascii="Arial" w:hAnsi="Arial" w:cs="Arial"/>
                <w:b/>
                <w:sz w:val="20"/>
                <w:szCs w:val="20"/>
                <w:lang w:val="es-MX"/>
                <w:rPrChange w:id="449" w:author="Jessica Zaragoza" w:date="2019-08-15T13:46:00Z">
                  <w:rPr>
                    <w:rFonts w:ascii="Arial" w:hAnsi="Arial" w:cs="Arial"/>
                    <w:b/>
                    <w:sz w:val="20"/>
                    <w:szCs w:val="20"/>
                    <w:lang w:val="es-MX"/>
                  </w:rPr>
                </w:rPrChange>
              </w:rPr>
            </w:pPr>
          </w:p>
          <w:p w:rsidR="000F35F0" w:rsidRPr="006C6BBA" w:rsidRDefault="000F35F0" w:rsidP="000F35F0">
            <w:pPr>
              <w:widowControl w:val="0"/>
              <w:autoSpaceDE w:val="0"/>
              <w:autoSpaceDN w:val="0"/>
              <w:adjustRightInd w:val="0"/>
              <w:rPr>
                <w:rFonts w:ascii="Arial" w:hAnsi="Arial" w:cs="Arial"/>
                <w:b/>
                <w:sz w:val="20"/>
                <w:szCs w:val="20"/>
                <w:lang w:val="es-MX"/>
                <w:rPrChange w:id="450" w:author="Jessica Zaragoza" w:date="2019-08-15T13:46:00Z">
                  <w:rPr>
                    <w:rFonts w:ascii="Arial" w:hAnsi="Arial" w:cs="Arial"/>
                    <w:b/>
                    <w:sz w:val="20"/>
                    <w:szCs w:val="20"/>
                    <w:lang w:val="es-MX"/>
                  </w:rPr>
                </w:rPrChange>
              </w:rPr>
            </w:pPr>
          </w:p>
          <w:p w:rsidR="000F35F0" w:rsidRPr="006C6BBA" w:rsidRDefault="000F35F0" w:rsidP="000F35F0">
            <w:pPr>
              <w:widowControl w:val="0"/>
              <w:autoSpaceDE w:val="0"/>
              <w:autoSpaceDN w:val="0"/>
              <w:adjustRightInd w:val="0"/>
              <w:rPr>
                <w:rFonts w:ascii="Arial" w:hAnsi="Arial" w:cs="Arial"/>
                <w:b/>
                <w:sz w:val="20"/>
                <w:szCs w:val="20"/>
                <w:lang w:val="es-MX"/>
                <w:rPrChange w:id="451" w:author="Jessica Zaragoza" w:date="2019-08-15T13:46:00Z">
                  <w:rPr>
                    <w:rFonts w:ascii="Arial" w:hAnsi="Arial" w:cs="Arial"/>
                    <w:b/>
                    <w:sz w:val="20"/>
                    <w:szCs w:val="20"/>
                    <w:lang w:val="es-MX"/>
                  </w:rPr>
                </w:rPrChange>
              </w:rPr>
            </w:pPr>
          </w:p>
          <w:p w:rsidR="000F35F0" w:rsidRPr="006C6BBA" w:rsidRDefault="000F35F0" w:rsidP="000F35F0">
            <w:pPr>
              <w:widowControl w:val="0"/>
              <w:autoSpaceDE w:val="0"/>
              <w:autoSpaceDN w:val="0"/>
              <w:adjustRightInd w:val="0"/>
              <w:rPr>
                <w:rFonts w:ascii="Arial" w:hAnsi="Arial" w:cs="Arial"/>
                <w:b/>
                <w:sz w:val="20"/>
                <w:szCs w:val="20"/>
                <w:lang w:val="es-MX"/>
                <w:rPrChange w:id="452" w:author="Jessica Zaragoza" w:date="2019-08-15T13:46:00Z">
                  <w:rPr>
                    <w:rFonts w:ascii="Arial" w:hAnsi="Arial" w:cs="Arial"/>
                    <w:b/>
                    <w:sz w:val="20"/>
                    <w:szCs w:val="20"/>
                    <w:lang w:val="es-MX"/>
                  </w:rPr>
                </w:rPrChange>
              </w:rPr>
            </w:pPr>
          </w:p>
          <w:p w:rsidR="000F35F0" w:rsidRPr="006C6BBA" w:rsidRDefault="000F35F0" w:rsidP="00892A6B">
            <w:pPr>
              <w:widowControl w:val="0"/>
              <w:autoSpaceDE w:val="0"/>
              <w:autoSpaceDN w:val="0"/>
              <w:adjustRightInd w:val="0"/>
              <w:jc w:val="center"/>
              <w:rPr>
                <w:rFonts w:ascii="Arial" w:hAnsi="Arial" w:cs="Arial"/>
                <w:b/>
                <w:sz w:val="20"/>
                <w:szCs w:val="20"/>
                <w:lang w:val="es-MX"/>
                <w:rPrChange w:id="453" w:author="Jessica Zaragoza" w:date="2019-08-15T13:46:00Z">
                  <w:rPr>
                    <w:rFonts w:ascii="Arial" w:hAnsi="Arial" w:cs="Arial"/>
                    <w:b/>
                    <w:sz w:val="20"/>
                    <w:szCs w:val="20"/>
                    <w:lang w:val="es-MX"/>
                  </w:rPr>
                </w:rPrChange>
              </w:rPr>
            </w:pPr>
          </w:p>
          <w:p w:rsidR="000F35F0" w:rsidRPr="006C6BBA" w:rsidRDefault="000F35F0" w:rsidP="00892A6B">
            <w:pPr>
              <w:widowControl w:val="0"/>
              <w:autoSpaceDE w:val="0"/>
              <w:autoSpaceDN w:val="0"/>
              <w:adjustRightInd w:val="0"/>
              <w:jc w:val="center"/>
              <w:rPr>
                <w:rFonts w:ascii="Arial" w:hAnsi="Arial" w:cs="Arial"/>
                <w:b/>
                <w:sz w:val="20"/>
                <w:szCs w:val="20"/>
                <w:lang w:val="es-MX"/>
                <w:rPrChange w:id="454" w:author="Jessica Zaragoza" w:date="2019-08-15T13:46:00Z">
                  <w:rPr>
                    <w:rFonts w:ascii="Arial" w:hAnsi="Arial" w:cs="Arial"/>
                    <w:b/>
                    <w:sz w:val="20"/>
                    <w:szCs w:val="20"/>
                    <w:lang w:val="es-MX"/>
                  </w:rPr>
                </w:rPrChange>
              </w:rPr>
            </w:pPr>
            <w:r w:rsidRPr="006C6BBA">
              <w:rPr>
                <w:rFonts w:ascii="Arial" w:hAnsi="Arial" w:cs="Arial"/>
                <w:b/>
                <w:sz w:val="20"/>
                <w:szCs w:val="20"/>
                <w:lang w:val="es-MX"/>
                <w:rPrChange w:id="455" w:author="Jessica Zaragoza" w:date="2019-08-15T13:46:00Z">
                  <w:rPr>
                    <w:rFonts w:ascii="Arial" w:hAnsi="Arial" w:cs="Arial"/>
                    <w:b/>
                    <w:sz w:val="20"/>
                    <w:szCs w:val="20"/>
                    <w:lang w:val="es-MX"/>
                  </w:rPr>
                </w:rPrChange>
              </w:rPr>
              <w:t>___________</w:t>
            </w:r>
            <w:r w:rsidR="00892A6B" w:rsidRPr="006C6BBA">
              <w:rPr>
                <w:rFonts w:ascii="Arial" w:hAnsi="Arial" w:cs="Arial"/>
                <w:b/>
                <w:sz w:val="20"/>
                <w:szCs w:val="20"/>
                <w:lang w:val="es-MX"/>
                <w:rPrChange w:id="456" w:author="Jessica Zaragoza" w:date="2019-08-15T13:46:00Z">
                  <w:rPr>
                    <w:rFonts w:ascii="Arial" w:hAnsi="Arial" w:cs="Arial"/>
                    <w:b/>
                    <w:sz w:val="20"/>
                    <w:szCs w:val="20"/>
                    <w:lang w:val="es-MX"/>
                  </w:rPr>
                </w:rPrChange>
              </w:rPr>
              <w:t>___________________</w:t>
            </w:r>
            <w:r w:rsidRPr="006C6BBA">
              <w:rPr>
                <w:rFonts w:ascii="Arial" w:hAnsi="Arial" w:cs="Arial"/>
                <w:b/>
                <w:sz w:val="20"/>
                <w:szCs w:val="20"/>
                <w:lang w:val="es-MX"/>
                <w:rPrChange w:id="457" w:author="Jessica Zaragoza" w:date="2019-08-15T13:46:00Z">
                  <w:rPr>
                    <w:rFonts w:ascii="Arial" w:hAnsi="Arial" w:cs="Arial"/>
                    <w:b/>
                    <w:sz w:val="20"/>
                    <w:szCs w:val="20"/>
                    <w:lang w:val="es-MX"/>
                  </w:rPr>
                </w:rPrChange>
              </w:rPr>
              <w:t>_____________</w:t>
            </w:r>
          </w:p>
          <w:p w:rsidR="000F35F0" w:rsidRPr="006C6BBA" w:rsidRDefault="000F35F0" w:rsidP="00892A6B">
            <w:pPr>
              <w:widowControl w:val="0"/>
              <w:autoSpaceDE w:val="0"/>
              <w:autoSpaceDN w:val="0"/>
              <w:adjustRightInd w:val="0"/>
              <w:jc w:val="center"/>
              <w:rPr>
                <w:rFonts w:ascii="Arial" w:hAnsi="Arial" w:cs="Arial"/>
                <w:b/>
                <w:sz w:val="20"/>
                <w:szCs w:val="20"/>
                <w:lang w:val="es-MX"/>
                <w:rPrChange w:id="458" w:author="Jessica Zaragoza" w:date="2019-08-15T13:46:00Z">
                  <w:rPr>
                    <w:rFonts w:ascii="Arial" w:hAnsi="Arial" w:cs="Arial"/>
                    <w:b/>
                    <w:sz w:val="20"/>
                    <w:szCs w:val="20"/>
                    <w:lang w:val="es-MX"/>
                  </w:rPr>
                </w:rPrChange>
              </w:rPr>
            </w:pPr>
            <w:r w:rsidRPr="006C6BBA">
              <w:rPr>
                <w:rFonts w:ascii="Arial" w:hAnsi="Arial" w:cs="Arial"/>
                <w:b/>
                <w:sz w:val="20"/>
                <w:szCs w:val="20"/>
                <w:lang w:val="es-MX"/>
                <w:rPrChange w:id="459" w:author="Jessica Zaragoza" w:date="2019-08-15T13:46:00Z">
                  <w:rPr>
                    <w:rFonts w:ascii="Arial" w:hAnsi="Arial" w:cs="Arial"/>
                    <w:b/>
                    <w:sz w:val="20"/>
                    <w:szCs w:val="20"/>
                    <w:lang w:val="es-MX"/>
                  </w:rPr>
                </w:rPrChange>
              </w:rPr>
              <w:t>DRA. CARMEN ZAVALA GARCÍA</w:t>
            </w:r>
          </w:p>
          <w:p w:rsidR="000F35F0" w:rsidRPr="006C6BBA" w:rsidRDefault="000F35F0" w:rsidP="00892A6B">
            <w:pPr>
              <w:widowControl w:val="0"/>
              <w:autoSpaceDE w:val="0"/>
              <w:autoSpaceDN w:val="0"/>
              <w:adjustRightInd w:val="0"/>
              <w:jc w:val="center"/>
              <w:rPr>
                <w:rFonts w:ascii="Arial" w:hAnsi="Arial" w:cs="Arial"/>
                <w:b/>
                <w:sz w:val="20"/>
                <w:szCs w:val="20"/>
                <w:lang w:val="es-MX"/>
                <w:rPrChange w:id="460" w:author="Jessica Zaragoza" w:date="2019-08-15T13:46:00Z">
                  <w:rPr>
                    <w:rFonts w:ascii="Arial" w:hAnsi="Arial" w:cs="Arial"/>
                    <w:b/>
                    <w:sz w:val="20"/>
                    <w:szCs w:val="20"/>
                    <w:lang w:val="es-MX"/>
                  </w:rPr>
                </w:rPrChange>
              </w:rPr>
            </w:pPr>
            <w:r w:rsidRPr="006C6BBA">
              <w:rPr>
                <w:rFonts w:ascii="Arial" w:hAnsi="Arial" w:cs="Arial"/>
                <w:b/>
                <w:sz w:val="20"/>
                <w:szCs w:val="20"/>
                <w:lang w:val="es-MX"/>
                <w:rPrChange w:id="461" w:author="Jessica Zaragoza" w:date="2019-08-15T13:46:00Z">
                  <w:rPr>
                    <w:rFonts w:ascii="Arial" w:hAnsi="Arial" w:cs="Arial"/>
                    <w:b/>
                    <w:sz w:val="20"/>
                    <w:szCs w:val="20"/>
                    <w:lang w:val="es-MX"/>
                  </w:rPr>
                </w:rPrChange>
              </w:rPr>
              <w:t>DIRECTORA ACADÉMICA</w:t>
            </w:r>
          </w:p>
        </w:tc>
      </w:tr>
      <w:tr w:rsidR="000F35F0" w:rsidRPr="006C6BBA" w:rsidTr="00892A6B">
        <w:tc>
          <w:tcPr>
            <w:tcW w:w="4928" w:type="dxa"/>
          </w:tcPr>
          <w:p w:rsidR="000F35F0" w:rsidRPr="006C6BBA" w:rsidRDefault="000F35F0" w:rsidP="000F35F0">
            <w:pPr>
              <w:rPr>
                <w:rFonts w:ascii="Arial" w:hAnsi="Arial" w:cs="Arial"/>
                <w:b/>
                <w:sz w:val="20"/>
                <w:szCs w:val="20"/>
                <w:rPrChange w:id="462" w:author="Jessica Zaragoza" w:date="2019-08-15T13:46:00Z">
                  <w:rPr>
                    <w:rFonts w:ascii="Arial" w:hAnsi="Arial" w:cs="Arial"/>
                    <w:b/>
                    <w:sz w:val="20"/>
                    <w:szCs w:val="20"/>
                  </w:rPr>
                </w:rPrChange>
              </w:rPr>
            </w:pPr>
          </w:p>
        </w:tc>
        <w:tc>
          <w:tcPr>
            <w:tcW w:w="283" w:type="dxa"/>
          </w:tcPr>
          <w:p w:rsidR="000F35F0" w:rsidRPr="006C6BBA" w:rsidRDefault="000F35F0" w:rsidP="000F35F0">
            <w:pPr>
              <w:pStyle w:val="Textoindependiente"/>
              <w:spacing w:after="0"/>
              <w:ind w:right="-142"/>
              <w:jc w:val="both"/>
              <w:rPr>
                <w:rFonts w:ascii="Arial" w:hAnsi="Arial" w:cs="Arial"/>
                <w:sz w:val="20"/>
                <w:szCs w:val="20"/>
                <w:lang w:val="es-ES" w:eastAsia="es-ES"/>
                <w:rPrChange w:id="463" w:author="Jessica Zaragoza" w:date="2019-08-15T13:46:00Z">
                  <w:rPr>
                    <w:rFonts w:ascii="Arial" w:hAnsi="Arial" w:cs="Arial"/>
                    <w:sz w:val="20"/>
                    <w:szCs w:val="20"/>
                    <w:lang w:val="es-ES" w:eastAsia="es-ES"/>
                  </w:rPr>
                </w:rPrChange>
              </w:rPr>
            </w:pPr>
          </w:p>
        </w:tc>
        <w:tc>
          <w:tcPr>
            <w:tcW w:w="4901" w:type="dxa"/>
          </w:tcPr>
          <w:p w:rsidR="000F35F0" w:rsidRPr="006C6BBA" w:rsidRDefault="000F35F0" w:rsidP="000F35F0">
            <w:pPr>
              <w:widowControl w:val="0"/>
              <w:autoSpaceDE w:val="0"/>
              <w:autoSpaceDN w:val="0"/>
              <w:adjustRightInd w:val="0"/>
              <w:rPr>
                <w:rFonts w:ascii="Arial" w:hAnsi="Arial" w:cs="Arial"/>
                <w:b/>
                <w:sz w:val="20"/>
                <w:szCs w:val="20"/>
                <w:lang w:val="es-MX"/>
                <w:rPrChange w:id="464" w:author="Jessica Zaragoza" w:date="2019-08-15T13:46:00Z">
                  <w:rPr>
                    <w:rFonts w:ascii="Arial" w:hAnsi="Arial" w:cs="Arial"/>
                    <w:b/>
                    <w:sz w:val="20"/>
                    <w:szCs w:val="20"/>
                    <w:lang w:val="es-MX"/>
                  </w:rPr>
                </w:rPrChange>
              </w:rPr>
            </w:pPr>
          </w:p>
          <w:p w:rsidR="00892A6B" w:rsidRPr="006C6BBA" w:rsidRDefault="00892A6B" w:rsidP="000F35F0">
            <w:pPr>
              <w:widowControl w:val="0"/>
              <w:autoSpaceDE w:val="0"/>
              <w:autoSpaceDN w:val="0"/>
              <w:adjustRightInd w:val="0"/>
              <w:rPr>
                <w:rFonts w:ascii="Arial" w:hAnsi="Arial" w:cs="Arial"/>
                <w:b/>
                <w:sz w:val="20"/>
                <w:szCs w:val="20"/>
                <w:lang w:val="es-MX"/>
                <w:rPrChange w:id="465" w:author="Jessica Zaragoza" w:date="2019-08-15T13:46:00Z">
                  <w:rPr>
                    <w:rFonts w:ascii="Arial" w:hAnsi="Arial" w:cs="Arial"/>
                    <w:b/>
                    <w:sz w:val="20"/>
                    <w:szCs w:val="20"/>
                    <w:lang w:val="es-MX"/>
                  </w:rPr>
                </w:rPrChange>
              </w:rPr>
            </w:pPr>
          </w:p>
          <w:p w:rsidR="00892A6B" w:rsidRPr="006C6BBA" w:rsidRDefault="00892A6B" w:rsidP="000F35F0">
            <w:pPr>
              <w:widowControl w:val="0"/>
              <w:autoSpaceDE w:val="0"/>
              <w:autoSpaceDN w:val="0"/>
              <w:adjustRightInd w:val="0"/>
              <w:rPr>
                <w:rFonts w:ascii="Arial" w:hAnsi="Arial" w:cs="Arial"/>
                <w:b/>
                <w:sz w:val="20"/>
                <w:szCs w:val="20"/>
                <w:lang w:val="es-MX"/>
                <w:rPrChange w:id="466" w:author="Jessica Zaragoza" w:date="2019-08-15T13:46:00Z">
                  <w:rPr>
                    <w:rFonts w:ascii="Arial" w:hAnsi="Arial" w:cs="Arial"/>
                    <w:b/>
                    <w:sz w:val="20"/>
                    <w:szCs w:val="20"/>
                    <w:lang w:val="es-MX"/>
                  </w:rPr>
                </w:rPrChange>
              </w:rPr>
            </w:pPr>
          </w:p>
          <w:p w:rsidR="00892A6B" w:rsidRPr="006C6BBA" w:rsidRDefault="00892A6B" w:rsidP="000F35F0">
            <w:pPr>
              <w:widowControl w:val="0"/>
              <w:autoSpaceDE w:val="0"/>
              <w:autoSpaceDN w:val="0"/>
              <w:adjustRightInd w:val="0"/>
              <w:rPr>
                <w:rFonts w:ascii="Arial" w:hAnsi="Arial" w:cs="Arial"/>
                <w:b/>
                <w:sz w:val="20"/>
                <w:szCs w:val="20"/>
                <w:lang w:val="es-MX"/>
                <w:rPrChange w:id="467" w:author="Jessica Zaragoza" w:date="2019-08-15T13:46:00Z">
                  <w:rPr>
                    <w:rFonts w:ascii="Arial" w:hAnsi="Arial" w:cs="Arial"/>
                    <w:b/>
                    <w:sz w:val="20"/>
                    <w:szCs w:val="20"/>
                    <w:lang w:val="es-MX"/>
                  </w:rPr>
                </w:rPrChange>
              </w:rPr>
            </w:pPr>
          </w:p>
          <w:p w:rsidR="00892A6B" w:rsidRPr="006C6BBA" w:rsidRDefault="00892A6B" w:rsidP="000F35F0">
            <w:pPr>
              <w:widowControl w:val="0"/>
              <w:autoSpaceDE w:val="0"/>
              <w:autoSpaceDN w:val="0"/>
              <w:adjustRightInd w:val="0"/>
              <w:rPr>
                <w:rFonts w:ascii="Arial" w:hAnsi="Arial" w:cs="Arial"/>
                <w:b/>
                <w:sz w:val="20"/>
                <w:szCs w:val="20"/>
                <w:lang w:val="es-MX"/>
                <w:rPrChange w:id="468" w:author="Jessica Zaragoza" w:date="2019-08-15T13:46:00Z">
                  <w:rPr>
                    <w:rFonts w:ascii="Arial" w:hAnsi="Arial" w:cs="Arial"/>
                    <w:b/>
                    <w:sz w:val="20"/>
                    <w:szCs w:val="20"/>
                    <w:lang w:val="es-MX"/>
                  </w:rPr>
                </w:rPrChange>
              </w:rPr>
            </w:pPr>
          </w:p>
          <w:p w:rsidR="00892A6B" w:rsidRPr="006C6BBA" w:rsidRDefault="00892A6B" w:rsidP="00892A6B">
            <w:pPr>
              <w:widowControl w:val="0"/>
              <w:autoSpaceDE w:val="0"/>
              <w:autoSpaceDN w:val="0"/>
              <w:adjustRightInd w:val="0"/>
              <w:jc w:val="center"/>
              <w:rPr>
                <w:rFonts w:ascii="Arial" w:hAnsi="Arial" w:cs="Arial"/>
                <w:b/>
                <w:sz w:val="20"/>
                <w:szCs w:val="20"/>
                <w:lang w:val="es-MX"/>
                <w:rPrChange w:id="469" w:author="Jessica Zaragoza" w:date="2019-08-15T13:46:00Z">
                  <w:rPr>
                    <w:rFonts w:ascii="Arial" w:hAnsi="Arial" w:cs="Arial"/>
                    <w:b/>
                    <w:sz w:val="20"/>
                    <w:szCs w:val="20"/>
                    <w:lang w:val="es-MX"/>
                  </w:rPr>
                </w:rPrChange>
              </w:rPr>
            </w:pPr>
            <w:r w:rsidRPr="006C6BBA">
              <w:rPr>
                <w:rFonts w:ascii="Arial" w:hAnsi="Arial" w:cs="Arial"/>
                <w:b/>
                <w:sz w:val="20"/>
                <w:szCs w:val="20"/>
                <w:lang w:val="es-MX"/>
                <w:rPrChange w:id="470" w:author="Jessica Zaragoza" w:date="2019-08-15T13:46:00Z">
                  <w:rPr>
                    <w:rFonts w:ascii="Arial" w:hAnsi="Arial" w:cs="Arial"/>
                    <w:b/>
                    <w:sz w:val="20"/>
                    <w:szCs w:val="20"/>
                    <w:lang w:val="es-MX"/>
                  </w:rPr>
                </w:rPrChange>
              </w:rPr>
              <w:t>____________________________________________</w:t>
            </w:r>
          </w:p>
          <w:p w:rsidR="000F35F0" w:rsidRPr="006C6BBA" w:rsidRDefault="000F35F0" w:rsidP="00892A6B">
            <w:pPr>
              <w:widowControl w:val="0"/>
              <w:autoSpaceDE w:val="0"/>
              <w:autoSpaceDN w:val="0"/>
              <w:adjustRightInd w:val="0"/>
              <w:jc w:val="center"/>
              <w:rPr>
                <w:rFonts w:ascii="Arial" w:hAnsi="Arial" w:cs="Arial"/>
                <w:b/>
                <w:sz w:val="20"/>
                <w:szCs w:val="20"/>
                <w:lang w:val="es-MX"/>
                <w:rPrChange w:id="471" w:author="Jessica Zaragoza" w:date="2019-08-15T13:46:00Z">
                  <w:rPr>
                    <w:rFonts w:ascii="Arial" w:hAnsi="Arial" w:cs="Arial"/>
                    <w:b/>
                    <w:sz w:val="20"/>
                    <w:szCs w:val="20"/>
                    <w:lang w:val="es-MX"/>
                  </w:rPr>
                </w:rPrChange>
              </w:rPr>
            </w:pPr>
            <w:r w:rsidRPr="006C6BBA">
              <w:rPr>
                <w:rFonts w:ascii="Arial" w:hAnsi="Arial" w:cs="Arial"/>
                <w:b/>
                <w:sz w:val="20"/>
                <w:szCs w:val="20"/>
                <w:lang w:val="es-MX"/>
                <w:rPrChange w:id="472" w:author="Jessica Zaragoza" w:date="2019-08-15T13:46:00Z">
                  <w:rPr>
                    <w:rFonts w:ascii="Arial" w:hAnsi="Arial" w:cs="Arial"/>
                    <w:b/>
                    <w:sz w:val="20"/>
                    <w:szCs w:val="20"/>
                    <w:lang w:val="es-MX"/>
                  </w:rPr>
                </w:rPrChange>
              </w:rPr>
              <w:t>DR. OCTAVIO GONZÁLEZ CHON</w:t>
            </w:r>
          </w:p>
          <w:p w:rsidR="000F35F0" w:rsidRPr="006C6BBA" w:rsidRDefault="000F35F0" w:rsidP="00892A6B">
            <w:pPr>
              <w:widowControl w:val="0"/>
              <w:autoSpaceDE w:val="0"/>
              <w:autoSpaceDN w:val="0"/>
              <w:adjustRightInd w:val="0"/>
              <w:jc w:val="center"/>
              <w:rPr>
                <w:rFonts w:ascii="Arial" w:hAnsi="Arial" w:cs="Arial"/>
                <w:b/>
                <w:sz w:val="20"/>
                <w:szCs w:val="20"/>
                <w:lang w:val="es-MX"/>
                <w:rPrChange w:id="473" w:author="Jessica Zaragoza" w:date="2019-08-15T13:46:00Z">
                  <w:rPr>
                    <w:rFonts w:ascii="Arial" w:hAnsi="Arial" w:cs="Arial"/>
                    <w:b/>
                    <w:sz w:val="20"/>
                    <w:szCs w:val="20"/>
                    <w:lang w:val="es-MX"/>
                  </w:rPr>
                </w:rPrChange>
              </w:rPr>
            </w:pPr>
            <w:r w:rsidRPr="006C6BBA">
              <w:rPr>
                <w:rFonts w:ascii="Arial" w:hAnsi="Arial" w:cs="Arial"/>
                <w:b/>
                <w:sz w:val="20"/>
                <w:szCs w:val="20"/>
                <w:lang w:val="es-MX"/>
                <w:rPrChange w:id="474" w:author="Jessica Zaragoza" w:date="2019-08-15T13:46:00Z">
                  <w:rPr>
                    <w:rFonts w:ascii="Arial" w:hAnsi="Arial" w:cs="Arial"/>
                    <w:b/>
                    <w:sz w:val="20"/>
                    <w:szCs w:val="20"/>
                    <w:lang w:val="es-MX"/>
                  </w:rPr>
                </w:rPrChange>
              </w:rPr>
              <w:t>DIRECTOR MÉDICO</w:t>
            </w:r>
          </w:p>
          <w:p w:rsidR="000F35F0" w:rsidRPr="006C6BBA" w:rsidRDefault="000F35F0" w:rsidP="00892A6B">
            <w:pPr>
              <w:widowControl w:val="0"/>
              <w:autoSpaceDE w:val="0"/>
              <w:autoSpaceDN w:val="0"/>
              <w:adjustRightInd w:val="0"/>
              <w:jc w:val="center"/>
              <w:rPr>
                <w:rFonts w:ascii="Arial" w:hAnsi="Arial" w:cs="Arial"/>
                <w:b/>
                <w:sz w:val="20"/>
                <w:szCs w:val="20"/>
                <w:lang w:val="es-MX"/>
                <w:rPrChange w:id="475" w:author="Jessica Zaragoza" w:date="2019-08-15T13:46:00Z">
                  <w:rPr>
                    <w:rFonts w:ascii="Arial" w:hAnsi="Arial" w:cs="Arial"/>
                    <w:b/>
                    <w:sz w:val="20"/>
                    <w:szCs w:val="20"/>
                    <w:lang w:val="es-MX"/>
                  </w:rPr>
                </w:rPrChange>
              </w:rPr>
            </w:pPr>
            <w:r w:rsidRPr="006C6BBA">
              <w:rPr>
                <w:rFonts w:ascii="Arial" w:hAnsi="Arial" w:cs="Arial"/>
                <w:b/>
                <w:sz w:val="20"/>
                <w:szCs w:val="20"/>
                <w:lang w:val="es-MX"/>
                <w:rPrChange w:id="476" w:author="Jessica Zaragoza" w:date="2019-08-15T13:46:00Z">
                  <w:rPr>
                    <w:rFonts w:ascii="Arial" w:hAnsi="Arial" w:cs="Arial"/>
                    <w:b/>
                    <w:sz w:val="20"/>
                    <w:szCs w:val="20"/>
                    <w:lang w:val="es-MX"/>
                  </w:rPr>
                </w:rPrChange>
              </w:rPr>
              <w:t>MÉDICA SUR</w:t>
            </w:r>
          </w:p>
        </w:tc>
      </w:tr>
    </w:tbl>
    <w:p w:rsidR="00C769E5" w:rsidRPr="006C6BBA" w:rsidRDefault="00C769E5" w:rsidP="00892A6B">
      <w:pPr>
        <w:widowControl w:val="0"/>
        <w:autoSpaceDE w:val="0"/>
        <w:autoSpaceDN w:val="0"/>
        <w:adjustRightInd w:val="0"/>
        <w:jc w:val="center"/>
        <w:rPr>
          <w:rFonts w:ascii="Arial" w:hAnsi="Arial" w:cs="Arial"/>
          <w:b/>
          <w:sz w:val="16"/>
          <w:szCs w:val="16"/>
          <w:lang w:val="es-MX"/>
          <w:rPrChange w:id="477" w:author="Jessica Zaragoza" w:date="2019-08-15T13:46:00Z">
            <w:rPr>
              <w:rFonts w:ascii="Arial" w:hAnsi="Arial" w:cs="Arial"/>
              <w:b/>
              <w:sz w:val="16"/>
              <w:szCs w:val="16"/>
              <w:lang w:val="es-MX"/>
            </w:rPr>
          </w:rPrChange>
        </w:rPr>
      </w:pPr>
    </w:p>
    <w:sectPr w:rsidR="00C769E5" w:rsidRPr="006C6BBA" w:rsidSect="00892A6B">
      <w:headerReference w:type="default" r:id="rId7"/>
      <w:footerReference w:type="default" r:id="rId8"/>
      <w:pgSz w:w="12240" w:h="15840"/>
      <w:pgMar w:top="1134" w:right="1021" w:bottom="1134"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E67" w:rsidRDefault="00D20E67">
      <w:r>
        <w:separator/>
      </w:r>
    </w:p>
  </w:endnote>
  <w:endnote w:type="continuationSeparator" w:id="0">
    <w:p w:rsidR="00D20E67" w:rsidRDefault="00D20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2C1" w:rsidRPr="001E0B1B" w:rsidRDefault="00C769E5">
    <w:pPr>
      <w:pStyle w:val="Piedepgina"/>
      <w:rPr>
        <w:rStyle w:val="Nmerodepgina"/>
        <w:rFonts w:ascii="Arial" w:hAnsi="Arial" w:cs="Arial"/>
        <w:sz w:val="12"/>
        <w:szCs w:val="12"/>
      </w:rPr>
    </w:pPr>
    <w:r>
      <w:rPr>
        <w:rFonts w:ascii="Arial" w:hAnsi="Arial" w:cs="Arial"/>
        <w:sz w:val="12"/>
        <w:szCs w:val="12"/>
        <w:lang w:val="es-MX"/>
      </w:rPr>
      <w:t>DJI451-17</w:t>
    </w:r>
    <w:r>
      <w:rPr>
        <w:rFonts w:ascii="Arial" w:hAnsi="Arial" w:cs="Arial"/>
        <w:sz w:val="12"/>
        <w:szCs w:val="12"/>
        <w:lang w:val="es-MX"/>
      </w:rPr>
      <w:tab/>
    </w:r>
    <w:r>
      <w:rPr>
        <w:rFonts w:ascii="Arial" w:hAnsi="Arial" w:cs="Arial"/>
        <w:sz w:val="12"/>
        <w:szCs w:val="12"/>
        <w:lang w:val="es-MX"/>
      </w:rPr>
      <w:tab/>
    </w:r>
    <w:r>
      <w:rPr>
        <w:rFonts w:ascii="Arial" w:hAnsi="Arial" w:cs="Arial"/>
        <w:sz w:val="12"/>
        <w:szCs w:val="12"/>
        <w:lang w:val="es-MX"/>
      </w:rPr>
      <w:tab/>
    </w:r>
    <w:r>
      <w:rPr>
        <w:rFonts w:ascii="Arial" w:hAnsi="Arial" w:cs="Arial"/>
        <w:sz w:val="12"/>
        <w:szCs w:val="12"/>
        <w:lang w:val="es-MX"/>
      </w:rPr>
      <w:tab/>
    </w:r>
    <w:r w:rsidRPr="001E0B1B">
      <w:rPr>
        <w:rFonts w:ascii="Arial" w:hAnsi="Arial" w:cs="Arial"/>
        <w:sz w:val="12"/>
        <w:szCs w:val="12"/>
        <w:lang w:val="es-MX"/>
      </w:rPr>
      <w:t xml:space="preserve">     </w:t>
    </w:r>
    <w:r w:rsidRPr="001E0B1B">
      <w:rPr>
        <w:rStyle w:val="Nmerodepgina"/>
        <w:rFonts w:ascii="Arial" w:hAnsi="Arial" w:cs="Arial"/>
        <w:sz w:val="12"/>
        <w:szCs w:val="12"/>
      </w:rPr>
      <w:fldChar w:fldCharType="begin"/>
    </w:r>
    <w:r w:rsidRPr="001E0B1B">
      <w:rPr>
        <w:rStyle w:val="Nmerodepgina"/>
        <w:rFonts w:ascii="Arial" w:hAnsi="Arial" w:cs="Arial"/>
        <w:sz w:val="12"/>
        <w:szCs w:val="12"/>
      </w:rPr>
      <w:instrText xml:space="preserve"> PAGE </w:instrText>
    </w:r>
    <w:r w:rsidRPr="001E0B1B">
      <w:rPr>
        <w:rStyle w:val="Nmerodepgina"/>
        <w:rFonts w:ascii="Arial" w:hAnsi="Arial" w:cs="Arial"/>
        <w:sz w:val="12"/>
        <w:szCs w:val="12"/>
      </w:rPr>
      <w:fldChar w:fldCharType="separate"/>
    </w:r>
    <w:r w:rsidR="006C6BBA">
      <w:rPr>
        <w:rStyle w:val="Nmerodepgina"/>
        <w:rFonts w:ascii="Arial" w:hAnsi="Arial" w:cs="Arial"/>
        <w:noProof/>
        <w:sz w:val="12"/>
        <w:szCs w:val="12"/>
      </w:rPr>
      <w:t>5</w:t>
    </w:r>
    <w:r w:rsidRPr="001E0B1B">
      <w:rPr>
        <w:rStyle w:val="Nmerodepgina"/>
        <w:rFonts w:ascii="Arial" w:hAnsi="Arial" w:cs="Arial"/>
        <w:sz w:val="12"/>
        <w:szCs w:val="12"/>
      </w:rPr>
      <w:fldChar w:fldCharType="end"/>
    </w:r>
  </w:p>
  <w:p w:rsidR="002162C1" w:rsidRPr="001E0B1B" w:rsidRDefault="00D20E67">
    <w:pPr>
      <w:pStyle w:val="Piedepgina"/>
      <w:rPr>
        <w:rStyle w:val="Nmerodepgina"/>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E67" w:rsidRDefault="00D20E67">
      <w:r>
        <w:separator/>
      </w:r>
    </w:p>
  </w:footnote>
  <w:footnote w:type="continuationSeparator" w:id="0">
    <w:p w:rsidR="00D20E67" w:rsidRDefault="00D20E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524141"/>
      <w:docPartObj>
        <w:docPartGallery w:val="Watermarks"/>
        <w:docPartUnique/>
      </w:docPartObj>
    </w:sdtPr>
    <w:sdtEndPr/>
    <w:sdtContent>
      <w:p w:rsidR="00BA4C2B" w:rsidRDefault="00D20E67">
        <w:pPr>
          <w:pStyle w:val="Encabezado"/>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90730"/>
    <w:multiLevelType w:val="hybridMultilevel"/>
    <w:tmpl w:val="441E9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B6088"/>
    <w:multiLevelType w:val="hybridMultilevel"/>
    <w:tmpl w:val="007CFA96"/>
    <w:lvl w:ilvl="0" w:tplc="D2EC2F54">
      <w:start w:val="1"/>
      <w:numFmt w:val="decimal"/>
      <w:lvlText w:val="I.%1"/>
      <w:lvlJc w:val="left"/>
      <w:pPr>
        <w:ind w:left="644" w:hanging="360"/>
      </w:pPr>
      <w:rPr>
        <w:rFonts w:ascii="Arial" w:hAnsi="Arial" w:cs="Arial" w:hint="default"/>
        <w:b w:val="0"/>
        <w:i w:val="0"/>
        <w:color w:val="auto"/>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FDD0FCC"/>
    <w:multiLevelType w:val="hybridMultilevel"/>
    <w:tmpl w:val="440039F8"/>
    <w:lvl w:ilvl="0" w:tplc="46C2FB72">
      <w:start w:val="1"/>
      <w:numFmt w:val="upperLetter"/>
      <w:lvlText w:val="%1."/>
      <w:lvlJc w:val="left"/>
      <w:pPr>
        <w:tabs>
          <w:tab w:val="num" w:pos="720"/>
        </w:tabs>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3458C5"/>
    <w:multiLevelType w:val="hybridMultilevel"/>
    <w:tmpl w:val="C554BBE6"/>
    <w:lvl w:ilvl="0" w:tplc="D4F8C7C6">
      <w:start w:val="1"/>
      <w:numFmt w:val="upperRoman"/>
      <w:lvlText w:val="%1."/>
      <w:lvlJc w:val="left"/>
      <w:pPr>
        <w:ind w:left="1080" w:hanging="720"/>
      </w:pPr>
      <w:rPr>
        <w:rFonts w:hint="default"/>
      </w:rPr>
    </w:lvl>
    <w:lvl w:ilvl="1" w:tplc="DB6E987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194CE1"/>
    <w:multiLevelType w:val="hybridMultilevel"/>
    <w:tmpl w:val="AA3C5C7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12575C6"/>
    <w:multiLevelType w:val="hybridMultilevel"/>
    <w:tmpl w:val="1234D74C"/>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vier Ramirez">
    <w15:presenceInfo w15:providerId="AD" w15:userId="S-1-5-21-299502267-842925246-682003330-9191"/>
  </w15:person>
  <w15:person w15:author="Jessica Zaragoza">
    <w15:presenceInfo w15:providerId="AD" w15:userId="S-1-5-21-299502267-842925246-682003330-1139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trackRevision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9E5"/>
    <w:rsid w:val="00064145"/>
    <w:rsid w:val="000F35F0"/>
    <w:rsid w:val="00133429"/>
    <w:rsid w:val="001A690F"/>
    <w:rsid w:val="002B2887"/>
    <w:rsid w:val="00332745"/>
    <w:rsid w:val="003C5F73"/>
    <w:rsid w:val="00431F2D"/>
    <w:rsid w:val="00440255"/>
    <w:rsid w:val="00514CF1"/>
    <w:rsid w:val="00650D49"/>
    <w:rsid w:val="006B0E8A"/>
    <w:rsid w:val="006C6BBA"/>
    <w:rsid w:val="00722294"/>
    <w:rsid w:val="00816846"/>
    <w:rsid w:val="00892A6B"/>
    <w:rsid w:val="00941CD0"/>
    <w:rsid w:val="00B72BE8"/>
    <w:rsid w:val="00BA07D6"/>
    <w:rsid w:val="00C165DA"/>
    <w:rsid w:val="00C769E5"/>
    <w:rsid w:val="00CF7DC3"/>
    <w:rsid w:val="00D20E67"/>
    <w:rsid w:val="00E5184B"/>
    <w:rsid w:val="00ED3667"/>
    <w:rsid w:val="00FD237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FCCA99E0-15F7-45EC-852E-9E698CC2E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9E5"/>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769E5"/>
    <w:pPr>
      <w:ind w:left="720"/>
      <w:contextualSpacing/>
    </w:pPr>
  </w:style>
  <w:style w:type="paragraph" w:styleId="Textoindependiente">
    <w:name w:val="Body Text"/>
    <w:basedOn w:val="Normal"/>
    <w:link w:val="TextoindependienteCar"/>
    <w:rsid w:val="00C769E5"/>
    <w:pPr>
      <w:spacing w:after="120"/>
    </w:pPr>
    <w:rPr>
      <w:lang w:val="es-MX" w:eastAsia="es-MX"/>
    </w:rPr>
  </w:style>
  <w:style w:type="character" w:customStyle="1" w:styleId="TextoindependienteCar">
    <w:name w:val="Texto independiente Car"/>
    <w:basedOn w:val="Fuentedeprrafopredeter"/>
    <w:link w:val="Textoindependiente"/>
    <w:rsid w:val="00C769E5"/>
    <w:rPr>
      <w:rFonts w:ascii="Times New Roman" w:eastAsia="Times New Roman" w:hAnsi="Times New Roman" w:cs="Times New Roman"/>
      <w:sz w:val="24"/>
      <w:szCs w:val="24"/>
      <w:lang w:eastAsia="es-MX"/>
    </w:rPr>
  </w:style>
  <w:style w:type="paragraph" w:styleId="Encabezado">
    <w:name w:val="header"/>
    <w:basedOn w:val="Normal"/>
    <w:link w:val="EncabezadoCar"/>
    <w:rsid w:val="00C769E5"/>
    <w:pPr>
      <w:tabs>
        <w:tab w:val="center" w:pos="4252"/>
        <w:tab w:val="right" w:pos="8504"/>
      </w:tabs>
    </w:pPr>
  </w:style>
  <w:style w:type="character" w:customStyle="1" w:styleId="EncabezadoCar">
    <w:name w:val="Encabezado Car"/>
    <w:basedOn w:val="Fuentedeprrafopredeter"/>
    <w:link w:val="Encabezado"/>
    <w:rsid w:val="00C769E5"/>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C769E5"/>
    <w:pPr>
      <w:tabs>
        <w:tab w:val="center" w:pos="4252"/>
        <w:tab w:val="right" w:pos="8504"/>
      </w:tabs>
    </w:pPr>
  </w:style>
  <w:style w:type="character" w:customStyle="1" w:styleId="PiedepginaCar">
    <w:name w:val="Pie de página Car"/>
    <w:basedOn w:val="Fuentedeprrafopredeter"/>
    <w:link w:val="Piedepgina"/>
    <w:rsid w:val="00C769E5"/>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C769E5"/>
  </w:style>
  <w:style w:type="paragraph" w:styleId="Sangra2detindependiente">
    <w:name w:val="Body Text Indent 2"/>
    <w:basedOn w:val="Normal"/>
    <w:link w:val="Sangra2detindependienteCar"/>
    <w:uiPriority w:val="99"/>
    <w:semiHidden/>
    <w:unhideWhenUsed/>
    <w:rsid w:val="00C769E5"/>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C769E5"/>
    <w:rPr>
      <w:rFonts w:ascii="Times New Roman" w:eastAsia="Times New Roman" w:hAnsi="Times New Roman" w:cs="Times New Roman"/>
      <w:sz w:val="24"/>
      <w:szCs w:val="24"/>
      <w:lang w:val="es-ES" w:eastAsia="es-ES"/>
    </w:rPr>
  </w:style>
  <w:style w:type="table" w:styleId="Tablaconcuadrcula">
    <w:name w:val="Table Grid"/>
    <w:basedOn w:val="Tablanormal"/>
    <w:uiPriority w:val="59"/>
    <w:rsid w:val="000F3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5184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184B"/>
    <w:rPr>
      <w:rFonts w:ascii="Segoe UI" w:eastAsia="Times New Roman" w:hAnsi="Segoe UI" w:cs="Segoe UI"/>
      <w:sz w:val="18"/>
      <w:szCs w:val="18"/>
      <w:lang w:val="es-ES" w:eastAsia="es-ES"/>
    </w:rPr>
  </w:style>
  <w:style w:type="character" w:styleId="Refdecomentario">
    <w:name w:val="annotation reference"/>
    <w:basedOn w:val="Fuentedeprrafopredeter"/>
    <w:uiPriority w:val="99"/>
    <w:semiHidden/>
    <w:unhideWhenUsed/>
    <w:rsid w:val="006C6BBA"/>
    <w:rPr>
      <w:sz w:val="16"/>
      <w:szCs w:val="16"/>
    </w:rPr>
  </w:style>
  <w:style w:type="paragraph" w:styleId="Textocomentario">
    <w:name w:val="annotation text"/>
    <w:basedOn w:val="Normal"/>
    <w:link w:val="TextocomentarioCar"/>
    <w:uiPriority w:val="99"/>
    <w:semiHidden/>
    <w:unhideWhenUsed/>
    <w:rsid w:val="006C6BBA"/>
    <w:rPr>
      <w:sz w:val="20"/>
      <w:szCs w:val="20"/>
    </w:rPr>
  </w:style>
  <w:style w:type="character" w:customStyle="1" w:styleId="TextocomentarioCar">
    <w:name w:val="Texto comentario Car"/>
    <w:basedOn w:val="Fuentedeprrafopredeter"/>
    <w:link w:val="Textocomentario"/>
    <w:uiPriority w:val="99"/>
    <w:semiHidden/>
    <w:rsid w:val="006C6BBA"/>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6C6BBA"/>
    <w:rPr>
      <w:b/>
      <w:bCs/>
    </w:rPr>
  </w:style>
  <w:style w:type="character" w:customStyle="1" w:styleId="AsuntodelcomentarioCar">
    <w:name w:val="Asunto del comentario Car"/>
    <w:basedOn w:val="TextocomentarioCar"/>
    <w:link w:val="Asuntodelcomentario"/>
    <w:uiPriority w:val="99"/>
    <w:semiHidden/>
    <w:rsid w:val="006C6BBA"/>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2367</Words>
  <Characters>13020</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Zavala García Carmen (Dr.)</dc:creator>
  <cp:lastModifiedBy>Jessica Zaragoza</cp:lastModifiedBy>
  <cp:revision>4</cp:revision>
  <cp:lastPrinted>2019-08-15T18:47:00Z</cp:lastPrinted>
  <dcterms:created xsi:type="dcterms:W3CDTF">2019-08-15T18:04:00Z</dcterms:created>
  <dcterms:modified xsi:type="dcterms:W3CDTF">2019-08-15T18:48:00Z</dcterms:modified>
</cp:coreProperties>
</file>